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2B03" w:rsidRPr="009F2B03" w:rsidRDefault="009F2B03" w:rsidP="009F2B03">
      <w:pPr>
        <w:spacing w:after="100" w:afterAutospacing="1" w:line="240" w:lineRule="auto"/>
        <w:outlineLvl w:val="3"/>
        <w:rPr>
          <w:rFonts w:ascii="Encode Sans Compressed" w:eastAsia="Times New Roman" w:hAnsi="Encode Sans Compressed" w:cs="Open Sans"/>
          <w:b/>
          <w:bCs/>
          <w:color w:val="595959"/>
          <w:sz w:val="24"/>
          <w:szCs w:val="24"/>
        </w:rPr>
      </w:pPr>
      <w:r w:rsidRPr="009F2B03">
        <w:rPr>
          <w:rFonts w:ascii="Encode Sans Compressed" w:eastAsia="Times New Roman" w:hAnsi="Encode Sans Compressed" w:cs="Open Sans"/>
          <w:b/>
          <w:bCs/>
          <w:color w:val="595959"/>
          <w:sz w:val="24"/>
          <w:szCs w:val="24"/>
        </w:rPr>
        <w:t>Article 28 – Union Rights</w:t>
      </w:r>
      <w:bookmarkStart w:id="0" w:name="_GoBack"/>
      <w:bookmarkEnd w:id="0"/>
    </w:p>
    <w:p w:rsidR="00BD5642" w:rsidRPr="00BD5642" w:rsidRDefault="009F2B03" w:rsidP="00BD5642">
      <w:pPr>
        <w:pStyle w:val="NormalWeb"/>
        <w:rPr>
          <w:ins w:id="1" w:author="Jennifer Mallahan" w:date="2018-03-09T13:43:00Z"/>
          <w:rFonts w:ascii="Open Sans" w:hAnsi="Open Sans" w:cs="Open Sans"/>
          <w:color w:val="3D3D3D"/>
        </w:rPr>
      </w:pPr>
      <w:r w:rsidRPr="009F2B03">
        <w:rPr>
          <w:rFonts w:ascii="Open Sans" w:hAnsi="Open Sans" w:cs="Open Sans"/>
          <w:b/>
          <w:bCs/>
          <w:color w:val="3D3D3D"/>
        </w:rPr>
        <w:t>Section 1.</w:t>
      </w:r>
      <w:r w:rsidRPr="009F2B03">
        <w:rPr>
          <w:rFonts w:ascii="Open Sans" w:hAnsi="Open Sans" w:cs="Open Sans"/>
          <w:color w:val="3D3D3D"/>
        </w:rPr>
        <w:t xml:space="preserve"> </w:t>
      </w:r>
      <w:del w:id="2" w:author="Jennifer Mallahan" w:date="2018-03-09T14:04:00Z">
        <w:r w:rsidRPr="006E0A23" w:rsidDel="006E0A23">
          <w:rPr>
            <w:rFonts w:ascii="Open Sans" w:hAnsi="Open Sans" w:cs="Open Sans"/>
            <w:color w:val="3D3D3D"/>
          </w:rPr>
          <w:delText>The University will furnish to the Union a monthly new hire report listing new hires and transfers in the bargaining unit. The report will contain each ASE’s name, unique ID number, home department, start date, FTE percent time, job classification, and mail stop. Upon request, within two weeks, the University will provide a quarterly report listing the ASE’s name, unique ID number, home department, job code, job classification, status/action, mail stop, home address, and hire date. The University shall provide these lists in an electronic file when practicable. These lists shall be provided at no cost to the Union.</w:delText>
        </w:r>
      </w:del>
      <w:ins w:id="3" w:author="Jennifer Mallahan" w:date="2018-03-09T13:43:00Z">
        <w:r w:rsidR="00BD5642" w:rsidRPr="00BD5642">
          <w:rPr>
            <w:rFonts w:ascii="Open Sans" w:hAnsi="Open Sans" w:cs="Open Sans"/>
            <w:b/>
            <w:bCs/>
            <w:color w:val="3D3D3D"/>
          </w:rPr>
          <w:t>Each pay period UW shall provide the following four reports electronically in EXCEL format</w:t>
        </w:r>
      </w:ins>
    </w:p>
    <w:p w:rsidR="00BD5642" w:rsidRPr="00BD5642" w:rsidRDefault="00BD5642" w:rsidP="00BD5642">
      <w:pPr>
        <w:numPr>
          <w:ilvl w:val="0"/>
          <w:numId w:val="2"/>
        </w:numPr>
        <w:spacing w:before="100" w:beforeAutospacing="1" w:after="100" w:afterAutospacing="1" w:line="240" w:lineRule="auto"/>
        <w:ind w:left="495"/>
        <w:rPr>
          <w:ins w:id="4" w:author="Jennifer Mallahan" w:date="2018-03-09T13:43:00Z"/>
          <w:rFonts w:ascii="Open Sans" w:eastAsia="Times New Roman" w:hAnsi="Open Sans" w:cs="Open Sans"/>
          <w:color w:val="3D3D3D"/>
          <w:sz w:val="24"/>
          <w:szCs w:val="24"/>
        </w:rPr>
      </w:pPr>
      <w:ins w:id="5" w:author="Jennifer Mallahan" w:date="2018-03-09T13:43:00Z">
        <w:r w:rsidRPr="00BD5642">
          <w:rPr>
            <w:rFonts w:ascii="Open Sans" w:eastAsia="Times New Roman" w:hAnsi="Open Sans" w:cs="Open Sans"/>
            <w:b/>
            <w:bCs/>
            <w:color w:val="3D3D3D"/>
            <w:sz w:val="24"/>
            <w:szCs w:val="24"/>
          </w:rPr>
          <w:t>Total Compensation and deductions *</w:t>
        </w:r>
        <w:r w:rsidRPr="00BD5642">
          <w:rPr>
            <w:rFonts w:ascii="Open Sans" w:eastAsia="Times New Roman" w:hAnsi="Open Sans" w:cs="Open Sans"/>
            <w:color w:val="3D3D3D"/>
            <w:sz w:val="24"/>
            <w:szCs w:val="24"/>
          </w:rPr>
          <w:br/>
          <w:t>Name</w:t>
        </w:r>
        <w:r w:rsidRPr="00BD5642">
          <w:rPr>
            <w:rFonts w:ascii="Open Sans" w:eastAsia="Times New Roman" w:hAnsi="Open Sans" w:cs="Open Sans"/>
            <w:color w:val="3D3D3D"/>
            <w:sz w:val="24"/>
            <w:szCs w:val="24"/>
          </w:rPr>
          <w:br/>
          <w:t>Home Address</w:t>
        </w:r>
        <w:r w:rsidRPr="00BD5642">
          <w:rPr>
            <w:rFonts w:ascii="Open Sans" w:eastAsia="Times New Roman" w:hAnsi="Open Sans" w:cs="Open Sans"/>
            <w:color w:val="3D3D3D"/>
            <w:sz w:val="24"/>
            <w:szCs w:val="24"/>
          </w:rPr>
          <w:br/>
          <w:t>Home phone</w:t>
        </w:r>
        <w:r w:rsidRPr="00BD5642">
          <w:rPr>
            <w:rFonts w:ascii="Open Sans" w:eastAsia="Times New Roman" w:hAnsi="Open Sans" w:cs="Open Sans"/>
            <w:color w:val="3D3D3D"/>
            <w:sz w:val="24"/>
            <w:szCs w:val="24"/>
          </w:rPr>
          <w:br/>
          <w:t>Cell phone</w:t>
        </w:r>
        <w:r w:rsidRPr="00BD5642">
          <w:rPr>
            <w:rFonts w:ascii="Open Sans" w:eastAsia="Times New Roman" w:hAnsi="Open Sans" w:cs="Open Sans"/>
            <w:color w:val="3D3D3D"/>
            <w:sz w:val="24"/>
            <w:szCs w:val="24"/>
          </w:rPr>
          <w:br/>
          <w:t>Work phone</w:t>
        </w:r>
        <w:r w:rsidRPr="00BD5642">
          <w:rPr>
            <w:rFonts w:ascii="Open Sans" w:eastAsia="Times New Roman" w:hAnsi="Open Sans" w:cs="Open Sans"/>
            <w:color w:val="3D3D3D"/>
            <w:sz w:val="24"/>
            <w:szCs w:val="24"/>
          </w:rPr>
          <w:br/>
          <w:t>Work location (building)</w:t>
        </w:r>
        <w:r w:rsidRPr="00BD5642">
          <w:rPr>
            <w:rFonts w:ascii="Open Sans" w:eastAsia="Times New Roman" w:hAnsi="Open Sans" w:cs="Open Sans"/>
            <w:color w:val="3D3D3D"/>
            <w:sz w:val="24"/>
            <w:szCs w:val="24"/>
          </w:rPr>
          <w:br/>
          <w:t>Work location (address)</w:t>
        </w:r>
        <w:r w:rsidRPr="00BD5642">
          <w:rPr>
            <w:rFonts w:ascii="Open Sans" w:eastAsia="Times New Roman" w:hAnsi="Open Sans" w:cs="Open Sans"/>
            <w:color w:val="3D3D3D"/>
            <w:sz w:val="24"/>
            <w:szCs w:val="24"/>
          </w:rPr>
          <w:br/>
          <w:t>Work station or office (suite and/or number)</w:t>
        </w:r>
        <w:r w:rsidRPr="00BD5642">
          <w:rPr>
            <w:rFonts w:ascii="Open Sans" w:eastAsia="Times New Roman" w:hAnsi="Open Sans" w:cs="Open Sans"/>
            <w:color w:val="3D3D3D"/>
            <w:sz w:val="24"/>
            <w:szCs w:val="24"/>
          </w:rPr>
          <w:br/>
          <w:t>Employee ID number</w:t>
        </w:r>
        <w:r w:rsidRPr="00BD5642">
          <w:rPr>
            <w:rFonts w:ascii="Open Sans" w:eastAsia="Times New Roman" w:hAnsi="Open Sans" w:cs="Open Sans"/>
            <w:color w:val="3D3D3D"/>
            <w:sz w:val="24"/>
            <w:szCs w:val="24"/>
          </w:rPr>
          <w:br/>
          <w:t>Personal Email</w:t>
        </w:r>
        <w:r w:rsidRPr="00BD5642">
          <w:rPr>
            <w:rFonts w:ascii="Open Sans" w:eastAsia="Times New Roman" w:hAnsi="Open Sans" w:cs="Open Sans"/>
            <w:color w:val="3D3D3D"/>
            <w:sz w:val="24"/>
            <w:szCs w:val="24"/>
          </w:rPr>
          <w:br/>
          <w:t>UW email</w:t>
        </w:r>
        <w:r w:rsidRPr="00BD5642">
          <w:rPr>
            <w:rFonts w:ascii="Open Sans" w:eastAsia="Times New Roman" w:hAnsi="Open Sans" w:cs="Open Sans"/>
            <w:color w:val="3D3D3D"/>
            <w:sz w:val="24"/>
            <w:szCs w:val="24"/>
          </w:rPr>
          <w:br/>
          <w:t>UW mailbox</w:t>
        </w:r>
        <w:r w:rsidRPr="00BD5642">
          <w:rPr>
            <w:rFonts w:ascii="Open Sans" w:eastAsia="Times New Roman" w:hAnsi="Open Sans" w:cs="Open Sans"/>
            <w:color w:val="3D3D3D"/>
            <w:sz w:val="24"/>
            <w:szCs w:val="24"/>
          </w:rPr>
          <w:br/>
          <w:t>Employment status</w:t>
        </w:r>
        <w:r w:rsidRPr="00BD5642">
          <w:rPr>
            <w:rFonts w:ascii="Open Sans" w:eastAsia="Times New Roman" w:hAnsi="Open Sans" w:cs="Open Sans"/>
            <w:color w:val="3D3D3D"/>
            <w:sz w:val="24"/>
            <w:szCs w:val="24"/>
          </w:rPr>
          <w:br/>
          <w:t>Employment status effective date</w:t>
        </w:r>
        <w:r w:rsidRPr="00BD5642">
          <w:rPr>
            <w:rFonts w:ascii="Open Sans" w:eastAsia="Times New Roman" w:hAnsi="Open Sans" w:cs="Open Sans"/>
            <w:color w:val="3D3D3D"/>
            <w:sz w:val="24"/>
            <w:szCs w:val="24"/>
          </w:rPr>
          <w:br/>
          <w:t>Job classification</w:t>
        </w:r>
        <w:r w:rsidRPr="00BD5642">
          <w:rPr>
            <w:rFonts w:ascii="Open Sans" w:eastAsia="Times New Roman" w:hAnsi="Open Sans" w:cs="Open Sans"/>
            <w:color w:val="3D3D3D"/>
            <w:sz w:val="24"/>
            <w:szCs w:val="24"/>
          </w:rPr>
          <w:br/>
          <w:t>Department</w:t>
        </w:r>
        <w:r w:rsidRPr="00BD5642">
          <w:rPr>
            <w:rFonts w:ascii="Open Sans" w:eastAsia="Times New Roman" w:hAnsi="Open Sans" w:cs="Open Sans"/>
            <w:color w:val="3D3D3D"/>
            <w:sz w:val="24"/>
            <w:szCs w:val="24"/>
          </w:rPr>
          <w:br/>
          <w:t>Pay grade</w:t>
        </w:r>
        <w:r w:rsidRPr="00BD5642">
          <w:rPr>
            <w:rFonts w:ascii="Open Sans" w:eastAsia="Times New Roman" w:hAnsi="Open Sans" w:cs="Open Sans"/>
            <w:color w:val="3D3D3D"/>
            <w:sz w:val="24"/>
            <w:szCs w:val="24"/>
          </w:rPr>
          <w:br/>
          <w:t>Pay step</w:t>
        </w:r>
        <w:r w:rsidRPr="00BD5642">
          <w:rPr>
            <w:rFonts w:ascii="Open Sans" w:eastAsia="Times New Roman" w:hAnsi="Open Sans" w:cs="Open Sans"/>
            <w:color w:val="3D3D3D"/>
            <w:sz w:val="24"/>
            <w:szCs w:val="24"/>
          </w:rPr>
          <w:br/>
          <w:t>Pay rate salary</w:t>
        </w:r>
        <w:r w:rsidRPr="00BD5642">
          <w:rPr>
            <w:rFonts w:ascii="Open Sans" w:eastAsia="Times New Roman" w:hAnsi="Open Sans" w:cs="Open Sans"/>
            <w:color w:val="3D3D3D"/>
            <w:sz w:val="24"/>
            <w:szCs w:val="24"/>
          </w:rPr>
          <w:br/>
          <w:t>Hourly rate</w:t>
        </w:r>
        <w:r w:rsidRPr="00BD5642">
          <w:rPr>
            <w:rFonts w:ascii="Open Sans" w:eastAsia="Times New Roman" w:hAnsi="Open Sans" w:cs="Open Sans"/>
            <w:color w:val="3D3D3D"/>
            <w:sz w:val="24"/>
            <w:szCs w:val="24"/>
          </w:rPr>
          <w:br/>
          <w:t>Supervisor</w:t>
        </w:r>
        <w:r w:rsidRPr="00BD5642">
          <w:rPr>
            <w:rFonts w:ascii="Open Sans" w:eastAsia="Times New Roman" w:hAnsi="Open Sans" w:cs="Open Sans"/>
            <w:color w:val="3D3D3D"/>
            <w:sz w:val="24"/>
            <w:szCs w:val="24"/>
          </w:rPr>
          <w:br/>
          <w:t>Supervisor email</w:t>
        </w:r>
        <w:r w:rsidRPr="00BD5642">
          <w:rPr>
            <w:rFonts w:ascii="Open Sans" w:eastAsia="Times New Roman" w:hAnsi="Open Sans" w:cs="Open Sans"/>
            <w:color w:val="3D3D3D"/>
            <w:sz w:val="24"/>
            <w:szCs w:val="24"/>
          </w:rPr>
          <w:br/>
          <w:t>Race</w:t>
        </w:r>
        <w:r w:rsidRPr="00BD5642">
          <w:rPr>
            <w:rFonts w:ascii="Open Sans" w:eastAsia="Times New Roman" w:hAnsi="Open Sans" w:cs="Open Sans"/>
            <w:color w:val="3D3D3D"/>
            <w:sz w:val="24"/>
            <w:szCs w:val="24"/>
          </w:rPr>
          <w:br/>
          <w:t>Gender</w:t>
        </w:r>
        <w:r w:rsidRPr="00BD5642">
          <w:rPr>
            <w:rFonts w:ascii="Open Sans" w:eastAsia="Times New Roman" w:hAnsi="Open Sans" w:cs="Open Sans"/>
            <w:color w:val="3D3D3D"/>
            <w:sz w:val="24"/>
            <w:szCs w:val="24"/>
          </w:rPr>
          <w:br/>
          <w:t>DOB</w:t>
        </w:r>
        <w:r w:rsidRPr="00BD5642">
          <w:rPr>
            <w:rFonts w:ascii="Open Sans" w:eastAsia="Times New Roman" w:hAnsi="Open Sans" w:cs="Open Sans"/>
            <w:color w:val="3D3D3D"/>
            <w:sz w:val="24"/>
            <w:szCs w:val="24"/>
          </w:rPr>
          <w:br/>
        </w:r>
        <w:r w:rsidRPr="00BD5642">
          <w:rPr>
            <w:rFonts w:ascii="Open Sans" w:eastAsia="Times New Roman" w:hAnsi="Open Sans" w:cs="Open Sans"/>
            <w:color w:val="3D3D3D"/>
            <w:sz w:val="24"/>
            <w:szCs w:val="24"/>
          </w:rPr>
          <w:lastRenderedPageBreak/>
          <w:t>Date of hire</w:t>
        </w:r>
        <w:r w:rsidRPr="00BD5642">
          <w:rPr>
            <w:rFonts w:ascii="Open Sans" w:eastAsia="Times New Roman" w:hAnsi="Open Sans" w:cs="Open Sans"/>
            <w:color w:val="3D3D3D"/>
            <w:sz w:val="24"/>
            <w:szCs w:val="24"/>
          </w:rPr>
          <w:br/>
          <w:t>Job title</w:t>
        </w:r>
        <w:r w:rsidRPr="00BD5642">
          <w:rPr>
            <w:rFonts w:ascii="Open Sans" w:eastAsia="Times New Roman" w:hAnsi="Open Sans" w:cs="Open Sans"/>
            <w:color w:val="3D3D3D"/>
            <w:sz w:val="24"/>
            <w:szCs w:val="24"/>
          </w:rPr>
          <w:br/>
          <w:t>Job class code</w:t>
        </w:r>
        <w:r w:rsidRPr="00BD5642">
          <w:rPr>
            <w:rFonts w:ascii="Open Sans" w:eastAsia="Times New Roman" w:hAnsi="Open Sans" w:cs="Open Sans"/>
            <w:color w:val="3D3D3D"/>
            <w:sz w:val="24"/>
            <w:szCs w:val="24"/>
          </w:rPr>
          <w:br/>
          <w:t>Shift</w:t>
        </w:r>
        <w:r w:rsidRPr="00BD5642">
          <w:rPr>
            <w:rFonts w:ascii="Open Sans" w:eastAsia="Times New Roman" w:hAnsi="Open Sans" w:cs="Open Sans"/>
            <w:color w:val="3D3D3D"/>
            <w:sz w:val="24"/>
            <w:szCs w:val="24"/>
          </w:rPr>
          <w:br/>
          <w:t>Deduction amount dues</w:t>
        </w:r>
        <w:r w:rsidRPr="00BD5642">
          <w:rPr>
            <w:rFonts w:ascii="Open Sans" w:eastAsia="Times New Roman" w:hAnsi="Open Sans" w:cs="Open Sans"/>
            <w:color w:val="3D3D3D"/>
            <w:sz w:val="24"/>
            <w:szCs w:val="24"/>
          </w:rPr>
          <w:br/>
          <w:t>Deduction amount fees</w:t>
        </w:r>
        <w:r w:rsidRPr="00BD5642">
          <w:rPr>
            <w:rFonts w:ascii="Open Sans" w:eastAsia="Times New Roman" w:hAnsi="Open Sans" w:cs="Open Sans"/>
            <w:color w:val="3D3D3D"/>
            <w:sz w:val="24"/>
            <w:szCs w:val="24"/>
          </w:rPr>
          <w:br/>
          <w:t>Deduction amount other</w:t>
        </w:r>
        <w:r w:rsidRPr="00BD5642">
          <w:rPr>
            <w:rFonts w:ascii="Open Sans" w:eastAsia="Times New Roman" w:hAnsi="Open Sans" w:cs="Open Sans"/>
            <w:color w:val="3D3D3D"/>
            <w:sz w:val="24"/>
            <w:szCs w:val="24"/>
          </w:rPr>
          <w:br/>
          <w:t>Deduction amount cope</w:t>
        </w:r>
        <w:r w:rsidRPr="00BD5642">
          <w:rPr>
            <w:rFonts w:ascii="Open Sans" w:eastAsia="Times New Roman" w:hAnsi="Open Sans" w:cs="Open Sans"/>
            <w:color w:val="3D3D3D"/>
            <w:sz w:val="24"/>
            <w:szCs w:val="24"/>
          </w:rPr>
          <w:br/>
          <w:t>Total wages for the pay period</w:t>
        </w:r>
        <w:r w:rsidRPr="00BD5642">
          <w:rPr>
            <w:rFonts w:ascii="Open Sans" w:eastAsia="Times New Roman" w:hAnsi="Open Sans" w:cs="Open Sans"/>
            <w:color w:val="3D3D3D"/>
            <w:sz w:val="24"/>
            <w:szCs w:val="24"/>
          </w:rPr>
          <w:br/>
          <w:t>Total base pay for pay period</w:t>
        </w:r>
        <w:r w:rsidRPr="00BD5642">
          <w:rPr>
            <w:rFonts w:ascii="Open Sans" w:eastAsia="Times New Roman" w:hAnsi="Open Sans" w:cs="Open Sans"/>
            <w:color w:val="3D3D3D"/>
            <w:sz w:val="24"/>
            <w:szCs w:val="24"/>
          </w:rPr>
          <w:br/>
          <w:t>Total overtime pay for pay period</w:t>
        </w:r>
        <w:r w:rsidRPr="00BD5642">
          <w:rPr>
            <w:rFonts w:ascii="Open Sans" w:eastAsia="Times New Roman" w:hAnsi="Open Sans" w:cs="Open Sans"/>
            <w:color w:val="3D3D3D"/>
            <w:sz w:val="24"/>
            <w:szCs w:val="24"/>
          </w:rPr>
          <w:br/>
          <w:t>Total overtime hours per pay period</w:t>
        </w:r>
        <w:r w:rsidRPr="00BD5642">
          <w:rPr>
            <w:rFonts w:ascii="Open Sans" w:eastAsia="Times New Roman" w:hAnsi="Open Sans" w:cs="Open Sans"/>
            <w:color w:val="3D3D3D"/>
            <w:sz w:val="24"/>
            <w:szCs w:val="24"/>
          </w:rPr>
          <w:br/>
          <w:t>Total hours worked in the pay period</w:t>
        </w:r>
        <w:r w:rsidRPr="00BD5642">
          <w:rPr>
            <w:rFonts w:ascii="Open Sans" w:eastAsia="Times New Roman" w:hAnsi="Open Sans" w:cs="Open Sans"/>
            <w:color w:val="3D3D3D"/>
            <w:sz w:val="24"/>
            <w:szCs w:val="24"/>
          </w:rPr>
          <w:br/>
          <w:t>Days in the pay period</w:t>
        </w:r>
        <w:r w:rsidRPr="00BD5642">
          <w:rPr>
            <w:rFonts w:ascii="Open Sans" w:eastAsia="Times New Roman" w:hAnsi="Open Sans" w:cs="Open Sans"/>
            <w:color w:val="3D3D3D"/>
            <w:sz w:val="24"/>
            <w:szCs w:val="24"/>
          </w:rPr>
          <w:br/>
          <w:t>Total hours for each class/type of differential and or/ premium pay for the pay period</w:t>
        </w:r>
        <w:r w:rsidRPr="00BD5642">
          <w:rPr>
            <w:rFonts w:ascii="Open Sans" w:eastAsia="Times New Roman" w:hAnsi="Open Sans" w:cs="Open Sans"/>
            <w:color w:val="3D3D3D"/>
            <w:sz w:val="24"/>
            <w:szCs w:val="24"/>
          </w:rPr>
          <w:br/>
          <w:t>Total wages for each class/type of differential and or/ premium pay for the pay period</w:t>
        </w:r>
        <w:r w:rsidRPr="00BD5642">
          <w:rPr>
            <w:rFonts w:ascii="Open Sans" w:eastAsia="Times New Roman" w:hAnsi="Open Sans" w:cs="Open Sans"/>
            <w:color w:val="3D3D3D"/>
            <w:sz w:val="24"/>
            <w:szCs w:val="24"/>
          </w:rPr>
          <w:br/>
          <w:t>Total wages year to date.</w:t>
        </w:r>
        <w:r w:rsidRPr="00BD5642">
          <w:rPr>
            <w:rFonts w:ascii="Open Sans" w:eastAsia="Times New Roman" w:hAnsi="Open Sans" w:cs="Open Sans"/>
            <w:color w:val="3D3D3D"/>
            <w:sz w:val="24"/>
            <w:szCs w:val="24"/>
          </w:rPr>
          <w:br/>
          <w:t>Pension plan enrollment (which plan)</w:t>
        </w:r>
        <w:r w:rsidRPr="00BD5642">
          <w:rPr>
            <w:rFonts w:ascii="Open Sans" w:eastAsia="Times New Roman" w:hAnsi="Open Sans" w:cs="Open Sans"/>
            <w:color w:val="3D3D3D"/>
            <w:sz w:val="24"/>
            <w:szCs w:val="24"/>
          </w:rPr>
          <w:br/>
          <w:t>Position number</w:t>
        </w:r>
        <w:r w:rsidRPr="00BD5642">
          <w:rPr>
            <w:rFonts w:ascii="Open Sans" w:eastAsia="Times New Roman" w:hAnsi="Open Sans" w:cs="Open Sans"/>
            <w:color w:val="3D3D3D"/>
            <w:sz w:val="24"/>
            <w:szCs w:val="24"/>
          </w:rPr>
          <w:br/>
          <w:t>Medical plan enrollment (which plan)</w:t>
        </w:r>
        <w:r w:rsidRPr="00BD5642">
          <w:rPr>
            <w:rFonts w:ascii="Open Sans" w:eastAsia="Times New Roman" w:hAnsi="Open Sans" w:cs="Open Sans"/>
            <w:color w:val="3D3D3D"/>
            <w:sz w:val="24"/>
            <w:szCs w:val="24"/>
          </w:rPr>
          <w:br/>
          <w:t>Bargaining Unit</w:t>
        </w:r>
        <w:r w:rsidRPr="00BD5642">
          <w:rPr>
            <w:rFonts w:ascii="Open Sans" w:eastAsia="Times New Roman" w:hAnsi="Open Sans" w:cs="Open Sans"/>
            <w:color w:val="3D3D3D"/>
            <w:sz w:val="24"/>
            <w:szCs w:val="24"/>
          </w:rPr>
          <w:br/>
          <w:t>Total FTE</w:t>
        </w:r>
        <w:r w:rsidRPr="00BD5642">
          <w:rPr>
            <w:rFonts w:ascii="Open Sans" w:eastAsia="Times New Roman" w:hAnsi="Open Sans" w:cs="Open Sans"/>
            <w:color w:val="3D3D3D"/>
            <w:sz w:val="24"/>
            <w:szCs w:val="24"/>
          </w:rPr>
          <w:br/>
          <w:t>Anniversary date (step date)</w:t>
        </w:r>
        <w:r w:rsidRPr="00BD5642">
          <w:rPr>
            <w:rFonts w:ascii="Open Sans" w:eastAsia="Times New Roman" w:hAnsi="Open Sans" w:cs="Open Sans"/>
            <w:color w:val="3D3D3D"/>
            <w:sz w:val="24"/>
            <w:szCs w:val="24"/>
          </w:rPr>
          <w:br/>
          <w:t>Employment status (regular fulltime, regular part time, hourly, fixed duration part time, fixed duration full time)</w:t>
        </w:r>
        <w:r w:rsidRPr="00BD5642">
          <w:rPr>
            <w:rFonts w:ascii="Open Sans" w:eastAsia="Times New Roman" w:hAnsi="Open Sans" w:cs="Open Sans"/>
            <w:color w:val="3D3D3D"/>
            <w:sz w:val="24"/>
            <w:szCs w:val="24"/>
          </w:rPr>
          <w:br/>
          <w:t>*The parties desire a one line report per employee for this report. We should discuss how to reconcile multiple appointments</w:t>
        </w:r>
      </w:ins>
    </w:p>
    <w:p w:rsidR="00BD5642" w:rsidRPr="00BD5642" w:rsidRDefault="00BD5642" w:rsidP="00BD5642">
      <w:pPr>
        <w:numPr>
          <w:ilvl w:val="0"/>
          <w:numId w:val="2"/>
        </w:numPr>
        <w:spacing w:before="100" w:beforeAutospacing="1" w:after="100" w:afterAutospacing="1" w:line="240" w:lineRule="auto"/>
        <w:ind w:left="495"/>
        <w:rPr>
          <w:ins w:id="6" w:author="Jennifer Mallahan" w:date="2018-03-09T13:43:00Z"/>
          <w:rFonts w:ascii="Open Sans" w:eastAsia="Times New Roman" w:hAnsi="Open Sans" w:cs="Open Sans"/>
          <w:color w:val="3D3D3D"/>
          <w:sz w:val="24"/>
          <w:szCs w:val="24"/>
        </w:rPr>
      </w:pPr>
      <w:ins w:id="7" w:author="Jennifer Mallahan" w:date="2018-03-09T13:43:00Z">
        <w:r w:rsidRPr="00BD5642">
          <w:rPr>
            <w:rFonts w:ascii="Open Sans" w:eastAsia="Times New Roman" w:hAnsi="Open Sans" w:cs="Open Sans"/>
            <w:b/>
            <w:bCs/>
            <w:color w:val="3D3D3D"/>
            <w:sz w:val="24"/>
            <w:szCs w:val="24"/>
          </w:rPr>
          <w:t>All appointment list</w:t>
        </w:r>
        <w:r w:rsidRPr="00BD5642">
          <w:rPr>
            <w:rFonts w:ascii="Open Sans" w:eastAsia="Times New Roman" w:hAnsi="Open Sans" w:cs="Open Sans"/>
            <w:color w:val="3D3D3D"/>
            <w:sz w:val="24"/>
            <w:szCs w:val="24"/>
          </w:rPr>
          <w:br/>
          <w:t>All information above with wages and codes organized by appointment including:</w:t>
        </w:r>
      </w:ins>
    </w:p>
    <w:p w:rsidR="00BD5642" w:rsidRPr="00BD5642" w:rsidRDefault="00BD5642" w:rsidP="00BD5642">
      <w:pPr>
        <w:numPr>
          <w:ilvl w:val="1"/>
          <w:numId w:val="2"/>
        </w:numPr>
        <w:spacing w:before="100" w:beforeAutospacing="1" w:after="100" w:afterAutospacing="1" w:line="240" w:lineRule="auto"/>
        <w:ind w:left="1215"/>
        <w:rPr>
          <w:ins w:id="8" w:author="Jennifer Mallahan" w:date="2018-03-09T13:43:00Z"/>
          <w:rFonts w:ascii="Open Sans" w:eastAsia="Times New Roman" w:hAnsi="Open Sans" w:cs="Open Sans"/>
          <w:color w:val="3D3D3D"/>
          <w:sz w:val="24"/>
          <w:szCs w:val="24"/>
        </w:rPr>
      </w:pPr>
      <w:proofErr w:type="spellStart"/>
      <w:ins w:id="9" w:author="Jennifer Mallahan" w:date="2018-03-09T13:43:00Z">
        <w:r w:rsidRPr="00BD5642">
          <w:rPr>
            <w:rFonts w:ascii="Open Sans" w:eastAsia="Times New Roman" w:hAnsi="Open Sans" w:cs="Open Sans"/>
            <w:color w:val="3D3D3D"/>
            <w:sz w:val="24"/>
            <w:szCs w:val="24"/>
          </w:rPr>
          <w:t>ld</w:t>
        </w:r>
        <w:proofErr w:type="spellEnd"/>
        <w:r w:rsidRPr="00BD5642">
          <w:rPr>
            <w:rFonts w:ascii="Open Sans" w:eastAsia="Times New Roman" w:hAnsi="Open Sans" w:cs="Open Sans"/>
            <w:color w:val="3D3D3D"/>
            <w:sz w:val="24"/>
            <w:szCs w:val="24"/>
          </w:rPr>
          <w:t xml:space="preserve"> by each worker.</w:t>
        </w:r>
      </w:ins>
    </w:p>
    <w:p w:rsidR="00BD5642" w:rsidRPr="00BD5642" w:rsidRDefault="00BD5642" w:rsidP="00BD5642">
      <w:pPr>
        <w:numPr>
          <w:ilvl w:val="1"/>
          <w:numId w:val="2"/>
        </w:numPr>
        <w:spacing w:before="100" w:beforeAutospacing="1" w:after="100" w:afterAutospacing="1" w:line="240" w:lineRule="auto"/>
        <w:ind w:left="1215"/>
        <w:rPr>
          <w:ins w:id="10" w:author="Jennifer Mallahan" w:date="2018-03-09T13:43:00Z"/>
          <w:rFonts w:ascii="Open Sans" w:eastAsia="Times New Roman" w:hAnsi="Open Sans" w:cs="Open Sans"/>
          <w:color w:val="3D3D3D"/>
          <w:sz w:val="24"/>
          <w:szCs w:val="24"/>
        </w:rPr>
      </w:pPr>
      <w:ins w:id="11" w:author="Jennifer Mallahan" w:date="2018-03-09T13:43:00Z">
        <w:r w:rsidRPr="00BD5642">
          <w:rPr>
            <w:rFonts w:ascii="Open Sans" w:eastAsia="Times New Roman" w:hAnsi="Open Sans" w:cs="Open Sans"/>
            <w:color w:val="3D3D3D"/>
            <w:sz w:val="24"/>
            <w:szCs w:val="24"/>
          </w:rPr>
          <w:t>Appointment budget number(s)</w:t>
        </w:r>
      </w:ins>
    </w:p>
    <w:p w:rsidR="00BD5642" w:rsidRPr="00BD5642" w:rsidRDefault="00BD5642" w:rsidP="00BD5642">
      <w:pPr>
        <w:numPr>
          <w:ilvl w:val="1"/>
          <w:numId w:val="2"/>
        </w:numPr>
        <w:spacing w:before="100" w:beforeAutospacing="1" w:after="100" w:afterAutospacing="1" w:line="240" w:lineRule="auto"/>
        <w:ind w:left="1215"/>
        <w:rPr>
          <w:ins w:id="12" w:author="Jennifer Mallahan" w:date="2018-03-09T13:43:00Z"/>
          <w:rFonts w:ascii="Open Sans" w:eastAsia="Times New Roman" w:hAnsi="Open Sans" w:cs="Open Sans"/>
          <w:color w:val="3D3D3D"/>
          <w:sz w:val="24"/>
          <w:szCs w:val="24"/>
        </w:rPr>
      </w:pPr>
      <w:ins w:id="13" w:author="Jennifer Mallahan" w:date="2018-03-09T13:43:00Z">
        <w:r w:rsidRPr="00BD5642">
          <w:rPr>
            <w:rFonts w:ascii="Open Sans" w:eastAsia="Times New Roman" w:hAnsi="Open Sans" w:cs="Open Sans"/>
            <w:color w:val="3D3D3D"/>
            <w:sz w:val="24"/>
            <w:szCs w:val="24"/>
          </w:rPr>
          <w:t>Beginning date</w:t>
        </w:r>
      </w:ins>
    </w:p>
    <w:p w:rsidR="00BD5642" w:rsidRPr="00BD5642" w:rsidRDefault="00BD5642" w:rsidP="00BD5642">
      <w:pPr>
        <w:numPr>
          <w:ilvl w:val="1"/>
          <w:numId w:val="2"/>
        </w:numPr>
        <w:spacing w:before="100" w:beforeAutospacing="1" w:after="100" w:afterAutospacing="1" w:line="240" w:lineRule="auto"/>
        <w:ind w:left="1215"/>
        <w:rPr>
          <w:ins w:id="14" w:author="Jennifer Mallahan" w:date="2018-03-09T13:43:00Z"/>
          <w:rFonts w:ascii="Open Sans" w:eastAsia="Times New Roman" w:hAnsi="Open Sans" w:cs="Open Sans"/>
          <w:color w:val="3D3D3D"/>
          <w:sz w:val="24"/>
          <w:szCs w:val="24"/>
        </w:rPr>
      </w:pPr>
      <w:ins w:id="15" w:author="Jennifer Mallahan" w:date="2018-03-09T13:43:00Z">
        <w:r w:rsidRPr="00BD5642">
          <w:rPr>
            <w:rFonts w:ascii="Open Sans" w:eastAsia="Times New Roman" w:hAnsi="Open Sans" w:cs="Open Sans"/>
            <w:color w:val="3D3D3D"/>
            <w:sz w:val="24"/>
            <w:szCs w:val="24"/>
          </w:rPr>
          <w:t>End date</w:t>
        </w:r>
      </w:ins>
    </w:p>
    <w:p w:rsidR="00BD5642" w:rsidRPr="00BD5642" w:rsidRDefault="00BD5642" w:rsidP="00BD5642">
      <w:pPr>
        <w:numPr>
          <w:ilvl w:val="1"/>
          <w:numId w:val="2"/>
        </w:numPr>
        <w:spacing w:before="100" w:beforeAutospacing="1" w:after="100" w:afterAutospacing="1" w:line="240" w:lineRule="auto"/>
        <w:ind w:left="1215"/>
        <w:rPr>
          <w:ins w:id="16" w:author="Jennifer Mallahan" w:date="2018-03-09T13:43:00Z"/>
          <w:rFonts w:ascii="Open Sans" w:eastAsia="Times New Roman" w:hAnsi="Open Sans" w:cs="Open Sans"/>
          <w:color w:val="3D3D3D"/>
          <w:sz w:val="24"/>
          <w:szCs w:val="24"/>
        </w:rPr>
      </w:pPr>
      <w:ins w:id="17" w:author="Jennifer Mallahan" w:date="2018-03-09T13:43:00Z">
        <w:r w:rsidRPr="00BD5642">
          <w:rPr>
            <w:rFonts w:ascii="Open Sans" w:eastAsia="Times New Roman" w:hAnsi="Open Sans" w:cs="Open Sans"/>
            <w:color w:val="3D3D3D"/>
            <w:sz w:val="24"/>
            <w:szCs w:val="24"/>
          </w:rPr>
          <w:t>Department and /or hiring unit</w:t>
        </w:r>
      </w:ins>
    </w:p>
    <w:p w:rsidR="00BD5642" w:rsidRPr="00BD5642" w:rsidRDefault="00BD5642" w:rsidP="00BD5642">
      <w:pPr>
        <w:numPr>
          <w:ilvl w:val="1"/>
          <w:numId w:val="2"/>
        </w:numPr>
        <w:spacing w:before="100" w:beforeAutospacing="1" w:after="100" w:afterAutospacing="1" w:line="240" w:lineRule="auto"/>
        <w:ind w:left="1215"/>
        <w:rPr>
          <w:ins w:id="18" w:author="Jennifer Mallahan" w:date="2018-03-09T13:43:00Z"/>
          <w:rFonts w:ascii="Open Sans" w:eastAsia="Times New Roman" w:hAnsi="Open Sans" w:cs="Open Sans"/>
          <w:color w:val="3D3D3D"/>
          <w:sz w:val="24"/>
          <w:szCs w:val="24"/>
        </w:rPr>
      </w:pPr>
      <w:ins w:id="19" w:author="Jennifer Mallahan" w:date="2018-03-09T13:43:00Z">
        <w:r w:rsidRPr="00BD5642">
          <w:rPr>
            <w:rFonts w:ascii="Open Sans" w:eastAsia="Times New Roman" w:hAnsi="Open Sans" w:cs="Open Sans"/>
            <w:color w:val="3D3D3D"/>
            <w:sz w:val="24"/>
            <w:szCs w:val="24"/>
          </w:rPr>
          <w:lastRenderedPageBreak/>
          <w:t>College/Org name</w:t>
        </w:r>
      </w:ins>
    </w:p>
    <w:p w:rsidR="00BD5642" w:rsidRPr="00BD5642" w:rsidRDefault="00BD5642" w:rsidP="00BD5642">
      <w:pPr>
        <w:numPr>
          <w:ilvl w:val="1"/>
          <w:numId w:val="2"/>
        </w:numPr>
        <w:spacing w:before="100" w:beforeAutospacing="1" w:after="100" w:afterAutospacing="1" w:line="240" w:lineRule="auto"/>
        <w:ind w:left="1215"/>
        <w:rPr>
          <w:ins w:id="20" w:author="Jennifer Mallahan" w:date="2018-03-09T13:43:00Z"/>
          <w:rFonts w:ascii="Open Sans" w:eastAsia="Times New Roman" w:hAnsi="Open Sans" w:cs="Open Sans"/>
          <w:color w:val="3D3D3D"/>
          <w:sz w:val="24"/>
          <w:szCs w:val="24"/>
        </w:rPr>
      </w:pPr>
      <w:ins w:id="21" w:author="Jennifer Mallahan" w:date="2018-03-09T13:43:00Z">
        <w:r w:rsidRPr="00BD5642">
          <w:rPr>
            <w:rFonts w:ascii="Open Sans" w:eastAsia="Times New Roman" w:hAnsi="Open Sans" w:cs="Open Sans"/>
            <w:color w:val="3D3D3D"/>
            <w:sz w:val="24"/>
            <w:szCs w:val="24"/>
          </w:rPr>
          <w:t>Job Classification</w:t>
        </w:r>
      </w:ins>
    </w:p>
    <w:p w:rsidR="00BD5642" w:rsidRPr="00BD5642" w:rsidRDefault="00BD5642" w:rsidP="00BD5642">
      <w:pPr>
        <w:numPr>
          <w:ilvl w:val="1"/>
          <w:numId w:val="2"/>
        </w:numPr>
        <w:spacing w:before="100" w:beforeAutospacing="1" w:after="100" w:afterAutospacing="1" w:line="240" w:lineRule="auto"/>
        <w:ind w:left="1215"/>
        <w:rPr>
          <w:ins w:id="22" w:author="Jennifer Mallahan" w:date="2018-03-09T13:43:00Z"/>
          <w:rFonts w:ascii="Open Sans" w:eastAsia="Times New Roman" w:hAnsi="Open Sans" w:cs="Open Sans"/>
          <w:color w:val="3D3D3D"/>
          <w:sz w:val="24"/>
          <w:szCs w:val="24"/>
        </w:rPr>
      </w:pPr>
      <w:ins w:id="23" w:author="Jennifer Mallahan" w:date="2018-03-09T13:43:00Z">
        <w:r w:rsidRPr="00BD5642">
          <w:rPr>
            <w:rFonts w:ascii="Open Sans" w:eastAsia="Times New Roman" w:hAnsi="Open Sans" w:cs="Open Sans"/>
            <w:color w:val="3D3D3D"/>
            <w:sz w:val="24"/>
            <w:szCs w:val="24"/>
          </w:rPr>
          <w:t>Job Classification Code</w:t>
        </w:r>
      </w:ins>
    </w:p>
    <w:p w:rsidR="00BD5642" w:rsidRPr="00BD5642" w:rsidRDefault="00BD5642" w:rsidP="00BD5642">
      <w:pPr>
        <w:numPr>
          <w:ilvl w:val="1"/>
          <w:numId w:val="2"/>
        </w:numPr>
        <w:spacing w:before="100" w:beforeAutospacing="1" w:after="100" w:afterAutospacing="1" w:line="240" w:lineRule="auto"/>
        <w:ind w:left="1215"/>
        <w:rPr>
          <w:ins w:id="24" w:author="Jennifer Mallahan" w:date="2018-03-09T13:43:00Z"/>
          <w:rFonts w:ascii="Open Sans" w:eastAsia="Times New Roman" w:hAnsi="Open Sans" w:cs="Open Sans"/>
          <w:color w:val="3D3D3D"/>
          <w:sz w:val="24"/>
          <w:szCs w:val="24"/>
        </w:rPr>
      </w:pPr>
      <w:ins w:id="25" w:author="Jennifer Mallahan" w:date="2018-03-09T13:43:00Z">
        <w:r w:rsidRPr="00BD5642">
          <w:rPr>
            <w:rFonts w:ascii="Open Sans" w:eastAsia="Times New Roman" w:hAnsi="Open Sans" w:cs="Open Sans"/>
            <w:color w:val="3D3D3D"/>
            <w:sz w:val="24"/>
            <w:szCs w:val="24"/>
          </w:rPr>
          <w:t>Full time salary or hourly rate</w:t>
        </w:r>
      </w:ins>
    </w:p>
    <w:p w:rsidR="00BD5642" w:rsidRPr="00BD5642" w:rsidRDefault="00BD5642" w:rsidP="00BD5642">
      <w:pPr>
        <w:numPr>
          <w:ilvl w:val="1"/>
          <w:numId w:val="2"/>
        </w:numPr>
        <w:spacing w:before="100" w:beforeAutospacing="1" w:after="100" w:afterAutospacing="1" w:line="240" w:lineRule="auto"/>
        <w:ind w:left="1215"/>
        <w:rPr>
          <w:ins w:id="26" w:author="Jennifer Mallahan" w:date="2018-03-09T13:43:00Z"/>
          <w:rFonts w:ascii="Open Sans" w:eastAsia="Times New Roman" w:hAnsi="Open Sans" w:cs="Open Sans"/>
          <w:color w:val="3D3D3D"/>
          <w:sz w:val="24"/>
          <w:szCs w:val="24"/>
        </w:rPr>
      </w:pPr>
      <w:ins w:id="27" w:author="Jennifer Mallahan" w:date="2018-03-09T13:43:00Z">
        <w:r w:rsidRPr="00BD5642">
          <w:rPr>
            <w:rFonts w:ascii="Open Sans" w:eastAsia="Times New Roman" w:hAnsi="Open Sans" w:cs="Open Sans"/>
            <w:color w:val="3D3D3D"/>
            <w:sz w:val="24"/>
            <w:szCs w:val="24"/>
          </w:rPr>
          <w:t>Appointment/FTE Percentage</w:t>
        </w:r>
      </w:ins>
    </w:p>
    <w:p w:rsidR="00BD5642" w:rsidRPr="00BD5642" w:rsidRDefault="00BD5642" w:rsidP="00BD5642">
      <w:pPr>
        <w:numPr>
          <w:ilvl w:val="1"/>
          <w:numId w:val="2"/>
        </w:numPr>
        <w:spacing w:before="100" w:beforeAutospacing="1" w:after="100" w:afterAutospacing="1" w:line="240" w:lineRule="auto"/>
        <w:ind w:left="1215"/>
        <w:rPr>
          <w:ins w:id="28" w:author="Jennifer Mallahan" w:date="2018-03-09T13:43:00Z"/>
          <w:rFonts w:ascii="Open Sans" w:eastAsia="Times New Roman" w:hAnsi="Open Sans" w:cs="Open Sans"/>
          <w:color w:val="3D3D3D"/>
          <w:sz w:val="24"/>
          <w:szCs w:val="24"/>
        </w:rPr>
      </w:pPr>
      <w:ins w:id="29" w:author="Jennifer Mallahan" w:date="2018-03-09T13:43:00Z">
        <w:r w:rsidRPr="00BD5642">
          <w:rPr>
            <w:rFonts w:ascii="Open Sans" w:eastAsia="Times New Roman" w:hAnsi="Open Sans" w:cs="Open Sans"/>
            <w:color w:val="3D3D3D"/>
            <w:sz w:val="24"/>
            <w:szCs w:val="24"/>
          </w:rPr>
          <w:t>Appointment status</w:t>
        </w:r>
      </w:ins>
    </w:p>
    <w:p w:rsidR="00BD5642" w:rsidRPr="00BD5642" w:rsidRDefault="00BD5642" w:rsidP="00BD5642">
      <w:pPr>
        <w:numPr>
          <w:ilvl w:val="1"/>
          <w:numId w:val="2"/>
        </w:numPr>
        <w:spacing w:before="100" w:beforeAutospacing="1" w:after="100" w:afterAutospacing="1" w:line="240" w:lineRule="auto"/>
        <w:ind w:left="1215"/>
        <w:rPr>
          <w:ins w:id="30" w:author="Jennifer Mallahan" w:date="2018-03-09T13:43:00Z"/>
          <w:rFonts w:ascii="Open Sans" w:eastAsia="Times New Roman" w:hAnsi="Open Sans" w:cs="Open Sans"/>
          <w:color w:val="3D3D3D"/>
          <w:sz w:val="24"/>
          <w:szCs w:val="24"/>
        </w:rPr>
      </w:pPr>
      <w:ins w:id="31" w:author="Jennifer Mallahan" w:date="2018-03-09T13:43:00Z">
        <w:r w:rsidRPr="00BD5642">
          <w:rPr>
            <w:rFonts w:ascii="Open Sans" w:eastAsia="Times New Roman" w:hAnsi="Open Sans" w:cs="Open Sans"/>
            <w:color w:val="3D3D3D"/>
            <w:sz w:val="24"/>
            <w:szCs w:val="24"/>
          </w:rPr>
          <w:t>Appointment term</w:t>
        </w:r>
      </w:ins>
    </w:p>
    <w:p w:rsidR="00BD5642" w:rsidRPr="00BD5642" w:rsidRDefault="00BD5642" w:rsidP="00BD5642">
      <w:pPr>
        <w:numPr>
          <w:ilvl w:val="1"/>
          <w:numId w:val="2"/>
        </w:numPr>
        <w:spacing w:before="100" w:beforeAutospacing="1" w:after="100" w:afterAutospacing="1" w:line="240" w:lineRule="auto"/>
        <w:ind w:left="1215"/>
        <w:rPr>
          <w:ins w:id="32" w:author="Jennifer Mallahan" w:date="2018-03-09T13:43:00Z"/>
          <w:rFonts w:ascii="Open Sans" w:eastAsia="Times New Roman" w:hAnsi="Open Sans" w:cs="Open Sans"/>
          <w:color w:val="3D3D3D"/>
          <w:sz w:val="24"/>
          <w:szCs w:val="24"/>
        </w:rPr>
      </w:pPr>
      <w:ins w:id="33" w:author="Jennifer Mallahan" w:date="2018-03-09T13:43:00Z">
        <w:r w:rsidRPr="00BD5642">
          <w:rPr>
            <w:rFonts w:ascii="Open Sans" w:eastAsia="Times New Roman" w:hAnsi="Open Sans" w:cs="Open Sans"/>
            <w:color w:val="3D3D3D"/>
            <w:sz w:val="24"/>
            <w:szCs w:val="24"/>
          </w:rPr>
          <w:t>Distribution line information.</w:t>
        </w:r>
      </w:ins>
    </w:p>
    <w:p w:rsidR="00BD5642" w:rsidRPr="00BD5642" w:rsidRDefault="00BD5642" w:rsidP="00BD5642">
      <w:pPr>
        <w:numPr>
          <w:ilvl w:val="1"/>
          <w:numId w:val="2"/>
        </w:numPr>
        <w:spacing w:before="100" w:beforeAutospacing="1" w:after="100" w:afterAutospacing="1" w:line="240" w:lineRule="auto"/>
        <w:ind w:left="1215"/>
        <w:rPr>
          <w:ins w:id="34" w:author="Jennifer Mallahan" w:date="2018-03-09T13:43:00Z"/>
          <w:rFonts w:ascii="Open Sans" w:eastAsia="Times New Roman" w:hAnsi="Open Sans" w:cs="Open Sans"/>
          <w:color w:val="3D3D3D"/>
          <w:sz w:val="24"/>
          <w:szCs w:val="24"/>
        </w:rPr>
      </w:pPr>
      <w:ins w:id="35" w:author="Jennifer Mallahan" w:date="2018-03-09T13:43:00Z">
        <w:r w:rsidRPr="00BD5642">
          <w:rPr>
            <w:rFonts w:ascii="Open Sans" w:eastAsia="Times New Roman" w:hAnsi="Open Sans" w:cs="Open Sans"/>
            <w:color w:val="3D3D3D"/>
            <w:sz w:val="24"/>
            <w:szCs w:val="24"/>
          </w:rPr>
          <w:t>Position number</w:t>
        </w:r>
      </w:ins>
    </w:p>
    <w:p w:rsidR="00BD5642" w:rsidRPr="00BD5642" w:rsidRDefault="00BD5642" w:rsidP="00BD5642">
      <w:pPr>
        <w:numPr>
          <w:ilvl w:val="1"/>
          <w:numId w:val="2"/>
        </w:numPr>
        <w:spacing w:before="100" w:beforeAutospacing="1" w:after="100" w:afterAutospacing="1" w:line="240" w:lineRule="auto"/>
        <w:ind w:left="1215"/>
        <w:rPr>
          <w:ins w:id="36" w:author="Jennifer Mallahan" w:date="2018-03-09T13:43:00Z"/>
          <w:rFonts w:ascii="Open Sans" w:eastAsia="Times New Roman" w:hAnsi="Open Sans" w:cs="Open Sans"/>
          <w:color w:val="3D3D3D"/>
          <w:sz w:val="24"/>
          <w:szCs w:val="24"/>
        </w:rPr>
      </w:pPr>
      <w:ins w:id="37" w:author="Jennifer Mallahan" w:date="2018-03-09T13:43:00Z">
        <w:r w:rsidRPr="00BD5642">
          <w:rPr>
            <w:rFonts w:ascii="Open Sans" w:eastAsia="Times New Roman" w:hAnsi="Open Sans" w:cs="Open Sans"/>
            <w:color w:val="3D3D3D"/>
            <w:sz w:val="24"/>
            <w:szCs w:val="24"/>
          </w:rPr>
          <w:t>Earnings in last pay cycle</w:t>
        </w:r>
      </w:ins>
    </w:p>
    <w:p w:rsidR="00BD5642" w:rsidRPr="00BD5642" w:rsidRDefault="00BD5642" w:rsidP="00BD5642">
      <w:pPr>
        <w:numPr>
          <w:ilvl w:val="1"/>
          <w:numId w:val="2"/>
        </w:numPr>
        <w:spacing w:before="100" w:beforeAutospacing="1" w:after="100" w:afterAutospacing="1" w:line="240" w:lineRule="auto"/>
        <w:ind w:left="1215"/>
        <w:rPr>
          <w:ins w:id="38" w:author="Jennifer Mallahan" w:date="2018-03-09T13:43:00Z"/>
          <w:rFonts w:ascii="Open Sans" w:eastAsia="Times New Roman" w:hAnsi="Open Sans" w:cs="Open Sans"/>
          <w:color w:val="3D3D3D"/>
          <w:sz w:val="24"/>
          <w:szCs w:val="24"/>
        </w:rPr>
      </w:pPr>
      <w:ins w:id="39" w:author="Jennifer Mallahan" w:date="2018-03-09T13:43:00Z">
        <w:r w:rsidRPr="00BD5642">
          <w:rPr>
            <w:rFonts w:ascii="Open Sans" w:eastAsia="Times New Roman" w:hAnsi="Open Sans" w:cs="Open Sans"/>
            <w:color w:val="3D3D3D"/>
            <w:sz w:val="24"/>
            <w:szCs w:val="24"/>
          </w:rPr>
          <w:t>Hours worked in last pay cycle</w:t>
        </w:r>
      </w:ins>
    </w:p>
    <w:p w:rsidR="00BD5642" w:rsidRPr="00BD5642" w:rsidRDefault="00BD5642" w:rsidP="00BD5642">
      <w:pPr>
        <w:numPr>
          <w:ilvl w:val="1"/>
          <w:numId w:val="2"/>
        </w:numPr>
        <w:spacing w:before="100" w:beforeAutospacing="1" w:after="100" w:afterAutospacing="1" w:line="240" w:lineRule="auto"/>
        <w:ind w:left="1215"/>
        <w:rPr>
          <w:ins w:id="40" w:author="Jennifer Mallahan" w:date="2018-03-09T13:43:00Z"/>
          <w:rFonts w:ascii="Open Sans" w:eastAsia="Times New Roman" w:hAnsi="Open Sans" w:cs="Open Sans"/>
          <w:color w:val="3D3D3D"/>
          <w:sz w:val="24"/>
          <w:szCs w:val="24"/>
        </w:rPr>
      </w:pPr>
      <w:ins w:id="41" w:author="Jennifer Mallahan" w:date="2018-03-09T13:43:00Z">
        <w:r w:rsidRPr="00BD5642">
          <w:rPr>
            <w:rFonts w:ascii="Open Sans" w:eastAsia="Times New Roman" w:hAnsi="Open Sans" w:cs="Open Sans"/>
            <w:color w:val="3D3D3D"/>
            <w:sz w:val="24"/>
            <w:szCs w:val="24"/>
          </w:rPr>
          <w:t>FTE in last pay cycle</w:t>
        </w:r>
      </w:ins>
    </w:p>
    <w:p w:rsidR="00BD5642" w:rsidRPr="00BD5642" w:rsidRDefault="00BD5642" w:rsidP="00BD5642">
      <w:pPr>
        <w:numPr>
          <w:ilvl w:val="0"/>
          <w:numId w:val="2"/>
        </w:numPr>
        <w:spacing w:before="100" w:beforeAutospacing="1" w:after="100" w:afterAutospacing="1" w:line="240" w:lineRule="auto"/>
        <w:ind w:left="495"/>
        <w:rPr>
          <w:ins w:id="42" w:author="Jennifer Mallahan" w:date="2018-03-09T13:43:00Z"/>
          <w:rFonts w:ascii="Open Sans" w:eastAsia="Times New Roman" w:hAnsi="Open Sans" w:cs="Open Sans"/>
          <w:color w:val="3D3D3D"/>
          <w:sz w:val="24"/>
          <w:szCs w:val="24"/>
        </w:rPr>
      </w:pPr>
      <w:ins w:id="43" w:author="Jennifer Mallahan" w:date="2018-03-09T13:43:00Z">
        <w:r w:rsidRPr="00BD5642">
          <w:rPr>
            <w:rFonts w:ascii="Open Sans" w:eastAsia="Times New Roman" w:hAnsi="Open Sans" w:cs="Open Sans"/>
            <w:b/>
            <w:bCs/>
            <w:color w:val="3D3D3D"/>
            <w:sz w:val="24"/>
            <w:szCs w:val="24"/>
          </w:rPr>
          <w:t>Change Report</w:t>
        </w:r>
        <w:r w:rsidRPr="00BD5642">
          <w:rPr>
            <w:rFonts w:ascii="Open Sans" w:eastAsia="Times New Roman" w:hAnsi="Open Sans" w:cs="Open Sans"/>
            <w:color w:val="3D3D3D"/>
            <w:sz w:val="24"/>
            <w:szCs w:val="24"/>
          </w:rPr>
          <w:br/>
          <w:t>Name</w:t>
        </w:r>
        <w:r w:rsidRPr="00BD5642">
          <w:rPr>
            <w:rFonts w:ascii="Open Sans" w:eastAsia="Times New Roman" w:hAnsi="Open Sans" w:cs="Open Sans"/>
            <w:color w:val="3D3D3D"/>
            <w:sz w:val="24"/>
            <w:szCs w:val="24"/>
          </w:rPr>
          <w:br/>
          <w:t>Job classification</w:t>
        </w:r>
        <w:r w:rsidRPr="00BD5642">
          <w:rPr>
            <w:rFonts w:ascii="Open Sans" w:eastAsia="Times New Roman" w:hAnsi="Open Sans" w:cs="Open Sans"/>
            <w:color w:val="3D3D3D"/>
            <w:sz w:val="24"/>
            <w:szCs w:val="24"/>
          </w:rPr>
          <w:br/>
          <w:t>Job classification code</w:t>
        </w:r>
        <w:r w:rsidRPr="00BD5642">
          <w:rPr>
            <w:rFonts w:ascii="Open Sans" w:eastAsia="Times New Roman" w:hAnsi="Open Sans" w:cs="Open Sans"/>
            <w:color w:val="3D3D3D"/>
            <w:sz w:val="24"/>
            <w:szCs w:val="24"/>
          </w:rPr>
          <w:br/>
          <w:t>Department</w:t>
        </w:r>
        <w:r w:rsidRPr="00BD5642">
          <w:rPr>
            <w:rFonts w:ascii="Open Sans" w:eastAsia="Times New Roman" w:hAnsi="Open Sans" w:cs="Open Sans"/>
            <w:color w:val="3D3D3D"/>
            <w:sz w:val="24"/>
            <w:szCs w:val="24"/>
          </w:rPr>
          <w:br/>
          <w:t>Employee id</w:t>
        </w:r>
        <w:r w:rsidRPr="00BD5642">
          <w:rPr>
            <w:rFonts w:ascii="Open Sans" w:eastAsia="Times New Roman" w:hAnsi="Open Sans" w:cs="Open Sans"/>
            <w:color w:val="3D3D3D"/>
            <w:sz w:val="24"/>
            <w:szCs w:val="24"/>
          </w:rPr>
          <w:br/>
          <w:t>Original hire date</w:t>
        </w:r>
        <w:r w:rsidRPr="00BD5642">
          <w:rPr>
            <w:rFonts w:ascii="Open Sans" w:eastAsia="Times New Roman" w:hAnsi="Open Sans" w:cs="Open Sans"/>
            <w:color w:val="3D3D3D"/>
            <w:sz w:val="24"/>
            <w:szCs w:val="24"/>
          </w:rPr>
          <w:br/>
          <w:t>Status change date</w:t>
        </w:r>
        <w:r w:rsidRPr="00BD5642">
          <w:rPr>
            <w:rFonts w:ascii="Open Sans" w:eastAsia="Times New Roman" w:hAnsi="Open Sans" w:cs="Open Sans"/>
            <w:color w:val="3D3D3D"/>
            <w:sz w:val="24"/>
            <w:szCs w:val="24"/>
          </w:rPr>
          <w:br/>
          <w:t>Termination/separation date if any</w:t>
        </w:r>
        <w:r w:rsidRPr="00BD5642">
          <w:rPr>
            <w:rFonts w:ascii="Open Sans" w:eastAsia="Times New Roman" w:hAnsi="Open Sans" w:cs="Open Sans"/>
            <w:color w:val="3D3D3D"/>
            <w:sz w:val="24"/>
            <w:szCs w:val="24"/>
          </w:rPr>
          <w:br/>
          <w:t>Reason for status change, nature of status change</w:t>
        </w:r>
        <w:r w:rsidRPr="00BD5642">
          <w:rPr>
            <w:rFonts w:ascii="Open Sans" w:eastAsia="Times New Roman" w:hAnsi="Open Sans" w:cs="Open Sans"/>
            <w:color w:val="3D3D3D"/>
            <w:sz w:val="24"/>
            <w:szCs w:val="24"/>
          </w:rPr>
          <w:br/>
          <w:t>Reason for termination/separation</w:t>
        </w:r>
        <w:r w:rsidRPr="00BD5642">
          <w:rPr>
            <w:rFonts w:ascii="Open Sans" w:eastAsia="Times New Roman" w:hAnsi="Open Sans" w:cs="Open Sans"/>
            <w:color w:val="3D3D3D"/>
            <w:sz w:val="24"/>
            <w:szCs w:val="24"/>
          </w:rPr>
          <w:br/>
          <w:t>LOA effective date</w:t>
        </w:r>
        <w:r w:rsidRPr="00BD5642">
          <w:rPr>
            <w:rFonts w:ascii="Open Sans" w:eastAsia="Times New Roman" w:hAnsi="Open Sans" w:cs="Open Sans"/>
            <w:color w:val="3D3D3D"/>
            <w:sz w:val="24"/>
            <w:szCs w:val="24"/>
          </w:rPr>
          <w:br/>
          <w:t>Nature of LOA</w:t>
        </w:r>
        <w:r w:rsidRPr="00BD5642">
          <w:rPr>
            <w:rFonts w:ascii="Open Sans" w:eastAsia="Times New Roman" w:hAnsi="Open Sans" w:cs="Open Sans"/>
            <w:color w:val="3D3D3D"/>
            <w:sz w:val="24"/>
            <w:szCs w:val="24"/>
          </w:rPr>
          <w:br/>
          <w:t>New hire date</w:t>
        </w:r>
        <w:r w:rsidRPr="00BD5642">
          <w:rPr>
            <w:rFonts w:ascii="Open Sans" w:eastAsia="Times New Roman" w:hAnsi="Open Sans" w:cs="Open Sans"/>
            <w:color w:val="3D3D3D"/>
            <w:sz w:val="24"/>
            <w:szCs w:val="24"/>
          </w:rPr>
          <w:br/>
          <w:t>New Hire</w:t>
        </w:r>
      </w:ins>
    </w:p>
    <w:p w:rsidR="00BD5642" w:rsidRPr="00BD5642" w:rsidRDefault="00BD5642" w:rsidP="00BD5642">
      <w:pPr>
        <w:numPr>
          <w:ilvl w:val="0"/>
          <w:numId w:val="2"/>
        </w:numPr>
        <w:spacing w:before="100" w:beforeAutospacing="1" w:after="100" w:afterAutospacing="1" w:line="240" w:lineRule="auto"/>
        <w:ind w:left="495"/>
        <w:rPr>
          <w:ins w:id="44" w:author="Jennifer Mallahan" w:date="2018-03-09T13:43:00Z"/>
          <w:rFonts w:ascii="Open Sans" w:eastAsia="Times New Roman" w:hAnsi="Open Sans" w:cs="Open Sans"/>
          <w:color w:val="3D3D3D"/>
          <w:sz w:val="24"/>
          <w:szCs w:val="24"/>
        </w:rPr>
      </w:pPr>
      <w:ins w:id="45" w:author="Jennifer Mallahan" w:date="2018-03-09T13:43:00Z">
        <w:r w:rsidRPr="00BD5642">
          <w:rPr>
            <w:rFonts w:ascii="Open Sans" w:eastAsia="Times New Roman" w:hAnsi="Open Sans" w:cs="Open Sans"/>
            <w:b/>
            <w:bCs/>
            <w:color w:val="3D3D3D"/>
            <w:sz w:val="24"/>
            <w:szCs w:val="24"/>
          </w:rPr>
          <w:t>Vacancy Report</w:t>
        </w:r>
        <w:r w:rsidRPr="00BD5642">
          <w:rPr>
            <w:rFonts w:ascii="Open Sans" w:eastAsia="Times New Roman" w:hAnsi="Open Sans" w:cs="Open Sans"/>
            <w:color w:val="3D3D3D"/>
            <w:sz w:val="24"/>
            <w:szCs w:val="24"/>
          </w:rPr>
          <w:br/>
          <w:t>Position Number</w:t>
        </w:r>
        <w:r w:rsidRPr="00BD5642">
          <w:rPr>
            <w:rFonts w:ascii="Open Sans" w:eastAsia="Times New Roman" w:hAnsi="Open Sans" w:cs="Open Sans"/>
            <w:color w:val="3D3D3D"/>
            <w:sz w:val="24"/>
            <w:szCs w:val="24"/>
          </w:rPr>
          <w:br/>
          <w:t>Job Classification</w:t>
        </w:r>
        <w:r w:rsidRPr="00BD5642">
          <w:rPr>
            <w:rFonts w:ascii="Open Sans" w:eastAsia="Times New Roman" w:hAnsi="Open Sans" w:cs="Open Sans"/>
            <w:color w:val="3D3D3D"/>
            <w:sz w:val="24"/>
            <w:szCs w:val="24"/>
          </w:rPr>
          <w:br/>
          <w:t>Date of vacancy</w:t>
        </w:r>
        <w:r w:rsidRPr="00BD5642">
          <w:rPr>
            <w:rFonts w:ascii="Open Sans" w:eastAsia="Times New Roman" w:hAnsi="Open Sans" w:cs="Open Sans"/>
            <w:color w:val="3D3D3D"/>
            <w:sz w:val="24"/>
            <w:szCs w:val="24"/>
          </w:rPr>
          <w:br/>
          <w:t>Elimination date of vacancy</w:t>
        </w:r>
        <w:r w:rsidRPr="00BD5642">
          <w:rPr>
            <w:rFonts w:ascii="Open Sans" w:eastAsia="Times New Roman" w:hAnsi="Open Sans" w:cs="Open Sans"/>
            <w:color w:val="3D3D3D"/>
            <w:sz w:val="24"/>
            <w:szCs w:val="24"/>
          </w:rPr>
          <w:br/>
          <w:t>Reason for elimination (filled, deleted, transferred to a different classification/status)</w:t>
        </w:r>
      </w:ins>
    </w:p>
    <w:p w:rsidR="009F2B03" w:rsidRPr="009F2B03" w:rsidRDefault="009F2B03" w:rsidP="009F2B03">
      <w:pPr>
        <w:spacing w:after="100" w:afterAutospacing="1" w:line="240" w:lineRule="auto"/>
        <w:rPr>
          <w:rFonts w:ascii="Open Sans" w:eastAsia="Times New Roman" w:hAnsi="Open Sans" w:cs="Open Sans"/>
          <w:color w:val="3D3D3D"/>
          <w:sz w:val="24"/>
          <w:szCs w:val="24"/>
        </w:rPr>
      </w:pPr>
    </w:p>
    <w:p w:rsidR="009F2B03" w:rsidRPr="009F2B03" w:rsidRDefault="009F2B03" w:rsidP="009F2B03">
      <w:pPr>
        <w:spacing w:after="100" w:afterAutospacing="1" w:line="240" w:lineRule="auto"/>
        <w:rPr>
          <w:rFonts w:ascii="Open Sans" w:eastAsia="Times New Roman" w:hAnsi="Open Sans" w:cs="Open Sans"/>
          <w:color w:val="3D3D3D"/>
          <w:sz w:val="24"/>
          <w:szCs w:val="24"/>
        </w:rPr>
      </w:pPr>
      <w:r w:rsidRPr="009F2B03">
        <w:rPr>
          <w:rFonts w:ascii="Open Sans" w:eastAsia="Times New Roman" w:hAnsi="Open Sans" w:cs="Open Sans"/>
          <w:b/>
          <w:bCs/>
          <w:color w:val="3D3D3D"/>
          <w:sz w:val="24"/>
          <w:szCs w:val="24"/>
        </w:rPr>
        <w:t>Section 2.</w:t>
      </w:r>
      <w:r w:rsidRPr="009F2B03">
        <w:rPr>
          <w:rFonts w:ascii="Open Sans" w:eastAsia="Times New Roman" w:hAnsi="Open Sans" w:cs="Open Sans"/>
          <w:color w:val="3D3D3D"/>
          <w:sz w:val="24"/>
          <w:szCs w:val="24"/>
        </w:rPr>
        <w:t xml:space="preserve"> The Union will have the same access to the University mail system as all other unions representing University employees.</w:t>
      </w:r>
    </w:p>
    <w:p w:rsidR="009F2B03" w:rsidRPr="009F2B03" w:rsidRDefault="009F2B03" w:rsidP="009F2B03">
      <w:pPr>
        <w:spacing w:after="100" w:afterAutospacing="1" w:line="240" w:lineRule="auto"/>
        <w:rPr>
          <w:rFonts w:ascii="Open Sans" w:eastAsia="Times New Roman" w:hAnsi="Open Sans" w:cs="Open Sans"/>
          <w:color w:val="3D3D3D"/>
          <w:sz w:val="24"/>
          <w:szCs w:val="24"/>
        </w:rPr>
      </w:pPr>
      <w:r w:rsidRPr="009F2B03">
        <w:rPr>
          <w:rFonts w:ascii="Open Sans" w:eastAsia="Times New Roman" w:hAnsi="Open Sans" w:cs="Open Sans"/>
          <w:b/>
          <w:bCs/>
          <w:color w:val="3D3D3D"/>
          <w:sz w:val="24"/>
          <w:szCs w:val="24"/>
        </w:rPr>
        <w:t>Section 3.</w:t>
      </w:r>
      <w:r w:rsidRPr="009F2B03">
        <w:rPr>
          <w:rFonts w:ascii="Open Sans" w:eastAsia="Times New Roman" w:hAnsi="Open Sans" w:cs="Open Sans"/>
          <w:color w:val="3D3D3D"/>
          <w:sz w:val="24"/>
          <w:szCs w:val="24"/>
        </w:rPr>
        <w:t xml:space="preserve"> Following ratification and approval by the parties, the University shall publish the Agreement on a designated website.</w:t>
      </w:r>
    </w:p>
    <w:p w:rsidR="009F2B03" w:rsidRPr="009F2B03" w:rsidRDefault="009F2B03" w:rsidP="009F2B03">
      <w:pPr>
        <w:spacing w:after="100" w:afterAutospacing="1" w:line="240" w:lineRule="auto"/>
        <w:rPr>
          <w:rFonts w:ascii="Open Sans" w:eastAsia="Times New Roman" w:hAnsi="Open Sans" w:cs="Open Sans"/>
          <w:color w:val="3D3D3D"/>
          <w:sz w:val="24"/>
          <w:szCs w:val="24"/>
        </w:rPr>
      </w:pPr>
      <w:r w:rsidRPr="009F2B03">
        <w:rPr>
          <w:rFonts w:ascii="Open Sans" w:eastAsia="Times New Roman" w:hAnsi="Open Sans" w:cs="Open Sans"/>
          <w:b/>
          <w:bCs/>
          <w:color w:val="3D3D3D"/>
          <w:sz w:val="24"/>
          <w:szCs w:val="24"/>
        </w:rPr>
        <w:t>Section 4.</w:t>
      </w:r>
      <w:r w:rsidRPr="009F2B03">
        <w:rPr>
          <w:rFonts w:ascii="Open Sans" w:eastAsia="Times New Roman" w:hAnsi="Open Sans" w:cs="Open Sans"/>
          <w:color w:val="3D3D3D"/>
          <w:sz w:val="24"/>
          <w:szCs w:val="24"/>
        </w:rPr>
        <w:t xml:space="preserve"> In accordance with University/Department policy on access, representatives of the UAW shall be permitted access to employees’ work spaces for the performance of official union business, provided the University policy shall be non-discriminatory and shall be enforced in a non-discriminatory manner. Union representatives will not engage in any disruption of University operations, interfere with the assignment and direction of employees, or in any way impede the discharge of any employee’s duties and responsibilities.</w:t>
      </w:r>
    </w:p>
    <w:p w:rsidR="009F2B03" w:rsidRPr="009F2B03" w:rsidRDefault="009F2B03" w:rsidP="009F2B03">
      <w:pPr>
        <w:spacing w:after="100" w:afterAutospacing="1" w:line="240" w:lineRule="auto"/>
        <w:rPr>
          <w:rFonts w:ascii="Open Sans" w:eastAsia="Times New Roman" w:hAnsi="Open Sans" w:cs="Open Sans"/>
          <w:color w:val="3D3D3D"/>
          <w:sz w:val="24"/>
          <w:szCs w:val="24"/>
        </w:rPr>
      </w:pPr>
      <w:r w:rsidRPr="009F2B03">
        <w:rPr>
          <w:rFonts w:ascii="Open Sans" w:eastAsia="Times New Roman" w:hAnsi="Open Sans" w:cs="Open Sans"/>
          <w:b/>
          <w:bCs/>
          <w:color w:val="3D3D3D"/>
          <w:sz w:val="24"/>
          <w:szCs w:val="24"/>
        </w:rPr>
        <w:t>Section 5.</w:t>
      </w:r>
      <w:r w:rsidRPr="009F2B03">
        <w:rPr>
          <w:rFonts w:ascii="Open Sans" w:eastAsia="Times New Roman" w:hAnsi="Open Sans" w:cs="Open Sans"/>
          <w:color w:val="3D3D3D"/>
          <w:sz w:val="24"/>
          <w:szCs w:val="24"/>
        </w:rPr>
        <w:t xml:space="preserve"> </w:t>
      </w:r>
      <w:ins w:id="46" w:author="Jennifer Mallahan" w:date="2018-02-15T13:50:00Z">
        <w:r w:rsidR="009F3FF8">
          <w:rPr>
            <w:rFonts w:ascii="Open Sans" w:eastAsia="Times New Roman" w:hAnsi="Open Sans" w:cs="Open Sans"/>
            <w:color w:val="3D3D3D"/>
            <w:sz w:val="24"/>
            <w:szCs w:val="24"/>
          </w:rPr>
          <w:t>Union orientation is a part of the orientation and onboarding process</w:t>
        </w:r>
      </w:ins>
      <w:ins w:id="47" w:author="Jennifer Mallahan" w:date="2018-02-15T14:38:00Z">
        <w:r w:rsidR="00FA1A08">
          <w:rPr>
            <w:rFonts w:ascii="Open Sans" w:eastAsia="Times New Roman" w:hAnsi="Open Sans" w:cs="Open Sans"/>
            <w:color w:val="3D3D3D"/>
            <w:sz w:val="24"/>
            <w:szCs w:val="24"/>
          </w:rPr>
          <w:t xml:space="preserve"> for new ASEs</w:t>
        </w:r>
      </w:ins>
      <w:ins w:id="48" w:author="Jennifer Mallahan" w:date="2018-02-15T13:50:00Z">
        <w:r w:rsidR="009F3FF8">
          <w:rPr>
            <w:rFonts w:ascii="Open Sans" w:eastAsia="Times New Roman" w:hAnsi="Open Sans" w:cs="Open Sans"/>
            <w:color w:val="3D3D3D"/>
            <w:sz w:val="24"/>
            <w:szCs w:val="24"/>
          </w:rPr>
          <w:t xml:space="preserve">. </w:t>
        </w:r>
      </w:ins>
      <w:r w:rsidRPr="009F2B03">
        <w:rPr>
          <w:rFonts w:ascii="Open Sans" w:eastAsia="Times New Roman" w:hAnsi="Open Sans" w:cs="Open Sans"/>
          <w:color w:val="3D3D3D"/>
          <w:sz w:val="24"/>
          <w:szCs w:val="24"/>
        </w:rPr>
        <w:t xml:space="preserve">The Union shall be provided 30 minutes for Union orientation at any University, Hiring Unit, or Department wide orientation for new ASEs, to distribute materials, including Union membership application and dues deduction authorization. Such meetings shall </w:t>
      </w:r>
      <w:del w:id="49" w:author="Kristi Aravena [2]" w:date="2018-04-04T10:32:00Z">
        <w:r w:rsidRPr="009F2B03" w:rsidDel="007D311E">
          <w:rPr>
            <w:rFonts w:ascii="Open Sans" w:eastAsia="Times New Roman" w:hAnsi="Open Sans" w:cs="Open Sans"/>
            <w:color w:val="3D3D3D"/>
            <w:sz w:val="24"/>
            <w:szCs w:val="24"/>
          </w:rPr>
          <w:delText xml:space="preserve">not </w:delText>
        </w:r>
      </w:del>
      <w:r w:rsidRPr="009F2B03">
        <w:rPr>
          <w:rFonts w:ascii="Open Sans" w:eastAsia="Times New Roman" w:hAnsi="Open Sans" w:cs="Open Sans"/>
          <w:color w:val="3D3D3D"/>
          <w:sz w:val="24"/>
          <w:szCs w:val="24"/>
        </w:rPr>
        <w:t xml:space="preserve">count toward the 220 hours expectation. </w:t>
      </w:r>
      <w:ins w:id="50" w:author="Jennifer Mallahan" w:date="2018-02-15T13:55:00Z">
        <w:r w:rsidR="00CD4247">
          <w:rPr>
            <w:rFonts w:ascii="Open Sans" w:eastAsia="Times New Roman" w:hAnsi="Open Sans" w:cs="Open Sans"/>
            <w:color w:val="3D3D3D"/>
            <w:sz w:val="24"/>
            <w:szCs w:val="24"/>
          </w:rPr>
          <w:t>Upon request from the Union and not more than o</w:t>
        </w:r>
      </w:ins>
      <w:ins w:id="51" w:author="Jennifer Mallahan" w:date="2018-02-15T13:50:00Z">
        <w:r w:rsidR="00E3261B">
          <w:rPr>
            <w:rFonts w:ascii="Open Sans" w:eastAsia="Times New Roman" w:hAnsi="Open Sans" w:cs="Open Sans"/>
            <w:color w:val="3D3D3D"/>
            <w:sz w:val="24"/>
            <w:szCs w:val="24"/>
          </w:rPr>
          <w:t>nce per quarter,</w:t>
        </w:r>
        <w:r w:rsidR="009F3FF8">
          <w:rPr>
            <w:rFonts w:ascii="Open Sans" w:eastAsia="Times New Roman" w:hAnsi="Open Sans" w:cs="Open Sans"/>
            <w:color w:val="3D3D3D"/>
            <w:sz w:val="24"/>
            <w:szCs w:val="24"/>
          </w:rPr>
          <w:t xml:space="preserve"> department</w:t>
        </w:r>
      </w:ins>
      <w:ins w:id="52" w:author="Jennifer Mallahan" w:date="2018-02-15T14:20:00Z">
        <w:r w:rsidR="00E3261B">
          <w:rPr>
            <w:rFonts w:ascii="Open Sans" w:eastAsia="Times New Roman" w:hAnsi="Open Sans" w:cs="Open Sans"/>
            <w:color w:val="3D3D3D"/>
            <w:sz w:val="24"/>
            <w:szCs w:val="24"/>
          </w:rPr>
          <w:t xml:space="preserve">s will </w:t>
        </w:r>
      </w:ins>
      <w:ins w:id="53" w:author="Jennifer Mallahan" w:date="2018-02-15T14:41:00Z">
        <w:r w:rsidR="00107EAB">
          <w:rPr>
            <w:rFonts w:ascii="Open Sans" w:eastAsia="Times New Roman" w:hAnsi="Open Sans" w:cs="Open Sans"/>
            <w:color w:val="3D3D3D"/>
            <w:sz w:val="24"/>
            <w:szCs w:val="24"/>
          </w:rPr>
          <w:t>provide</w:t>
        </w:r>
      </w:ins>
      <w:ins w:id="54" w:author="Kristi Aravena" w:date="2018-04-03T12:44:00Z">
        <w:r w:rsidR="00FE6433">
          <w:rPr>
            <w:rFonts w:ascii="Open Sans" w:eastAsia="Times New Roman" w:hAnsi="Open Sans" w:cs="Open Sans"/>
            <w:color w:val="3D3D3D"/>
            <w:sz w:val="24"/>
            <w:szCs w:val="24"/>
          </w:rPr>
          <w:t xml:space="preserve"> </w:t>
        </w:r>
      </w:ins>
      <w:ins w:id="55" w:author="Jennifer Mallahan" w:date="2018-02-15T14:41:00Z">
        <w:r w:rsidR="00107EAB">
          <w:rPr>
            <w:rFonts w:ascii="Open Sans" w:eastAsia="Times New Roman" w:hAnsi="Open Sans" w:cs="Open Sans"/>
            <w:color w:val="3D3D3D"/>
            <w:sz w:val="24"/>
            <w:szCs w:val="24"/>
          </w:rPr>
          <w:t>time and space for</w:t>
        </w:r>
      </w:ins>
      <w:ins w:id="56" w:author="Jennifer Mallahan" w:date="2018-02-15T14:20:00Z">
        <w:r w:rsidR="00E3261B">
          <w:rPr>
            <w:rFonts w:ascii="Open Sans" w:eastAsia="Times New Roman" w:hAnsi="Open Sans" w:cs="Open Sans"/>
            <w:color w:val="3D3D3D"/>
            <w:sz w:val="24"/>
            <w:szCs w:val="24"/>
          </w:rPr>
          <w:t xml:space="preserve"> a </w:t>
        </w:r>
        <w:proofErr w:type="gramStart"/>
        <w:r w:rsidR="00E3261B">
          <w:rPr>
            <w:rFonts w:ascii="Open Sans" w:eastAsia="Times New Roman" w:hAnsi="Open Sans" w:cs="Open Sans"/>
            <w:color w:val="3D3D3D"/>
            <w:sz w:val="24"/>
            <w:szCs w:val="24"/>
          </w:rPr>
          <w:t>30 minute</w:t>
        </w:r>
        <w:proofErr w:type="gramEnd"/>
        <w:r w:rsidR="00E3261B">
          <w:rPr>
            <w:rFonts w:ascii="Open Sans" w:eastAsia="Times New Roman" w:hAnsi="Open Sans" w:cs="Open Sans"/>
            <w:color w:val="3D3D3D"/>
            <w:sz w:val="24"/>
            <w:szCs w:val="24"/>
          </w:rPr>
          <w:t xml:space="preserve"> Union orientation with newly hired ASEs</w:t>
        </w:r>
      </w:ins>
      <w:ins w:id="57" w:author="Jennifer Mallahan" w:date="2018-02-15T14:21:00Z">
        <w:r w:rsidR="00E3261B">
          <w:rPr>
            <w:rFonts w:ascii="Open Sans" w:eastAsia="Times New Roman" w:hAnsi="Open Sans" w:cs="Open Sans"/>
            <w:color w:val="3D3D3D"/>
            <w:sz w:val="24"/>
            <w:szCs w:val="24"/>
          </w:rPr>
          <w:t xml:space="preserve"> that have no</w:t>
        </w:r>
      </w:ins>
      <w:ins w:id="58" w:author="Jennifer Mallahan" w:date="2018-02-15T14:22:00Z">
        <w:r w:rsidR="00E3261B">
          <w:rPr>
            <w:rFonts w:ascii="Open Sans" w:eastAsia="Times New Roman" w:hAnsi="Open Sans" w:cs="Open Sans"/>
            <w:color w:val="3D3D3D"/>
            <w:sz w:val="24"/>
            <w:szCs w:val="24"/>
          </w:rPr>
          <w:t>t</w:t>
        </w:r>
      </w:ins>
      <w:ins w:id="59" w:author="Jennifer Mallahan" w:date="2018-02-15T14:21:00Z">
        <w:r w:rsidR="00E3261B">
          <w:rPr>
            <w:rFonts w:ascii="Open Sans" w:eastAsia="Times New Roman" w:hAnsi="Open Sans" w:cs="Open Sans"/>
            <w:color w:val="3D3D3D"/>
            <w:sz w:val="24"/>
            <w:szCs w:val="24"/>
          </w:rPr>
          <w:t xml:space="preserve"> previously attended a University, Hiring Unit or department wide orientation for new ASEs</w:t>
        </w:r>
      </w:ins>
      <w:ins w:id="60" w:author="Jennifer Mallahan" w:date="2018-02-15T14:20:00Z">
        <w:r w:rsidR="00E3261B">
          <w:rPr>
            <w:rFonts w:ascii="Open Sans" w:eastAsia="Times New Roman" w:hAnsi="Open Sans" w:cs="Open Sans"/>
            <w:color w:val="3D3D3D"/>
            <w:sz w:val="24"/>
            <w:szCs w:val="24"/>
          </w:rPr>
          <w:t>.</w:t>
        </w:r>
      </w:ins>
      <w:ins w:id="61" w:author="Jennifer Mallahan" w:date="2018-02-15T13:55:00Z">
        <w:r w:rsidR="00CD4247">
          <w:rPr>
            <w:rFonts w:ascii="Open Sans" w:eastAsia="Times New Roman" w:hAnsi="Open Sans" w:cs="Open Sans"/>
            <w:color w:val="3D3D3D"/>
            <w:sz w:val="24"/>
            <w:szCs w:val="24"/>
          </w:rPr>
          <w:t xml:space="preserve"> </w:t>
        </w:r>
      </w:ins>
      <w:ins w:id="62" w:author="Kristi Aravena" w:date="2018-04-04T08:24:00Z">
        <w:r w:rsidR="00ED1BCC">
          <w:rPr>
            <w:rFonts w:ascii="Open Sans" w:eastAsia="Times New Roman" w:hAnsi="Open Sans" w:cs="Open Sans"/>
            <w:color w:val="3D3D3D"/>
            <w:sz w:val="24"/>
            <w:szCs w:val="24"/>
          </w:rPr>
          <w:t xml:space="preserve">Such orientation time shall count toward the 220 hour expectation or be paid according to the ASE’s hourly wage. </w:t>
        </w:r>
      </w:ins>
      <w:ins w:id="63" w:author="Kristi Aravena" w:date="2018-04-03T12:44:00Z">
        <w:r w:rsidR="00FE6433">
          <w:rPr>
            <w:rFonts w:ascii="Open Sans" w:eastAsia="Times New Roman" w:hAnsi="Open Sans" w:cs="Open Sans"/>
            <w:color w:val="3D3D3D"/>
            <w:sz w:val="24"/>
            <w:szCs w:val="24"/>
          </w:rPr>
          <w:t xml:space="preserve">Departments will encourage new ASEs to attend these orientations. </w:t>
        </w:r>
      </w:ins>
      <w:r w:rsidRPr="009F2B03">
        <w:rPr>
          <w:rFonts w:ascii="Open Sans" w:eastAsia="Times New Roman" w:hAnsi="Open Sans" w:cs="Open Sans"/>
          <w:color w:val="3D3D3D"/>
          <w:sz w:val="24"/>
          <w:szCs w:val="24"/>
        </w:rPr>
        <w:t>The University and the Union shall meet semi-annually to discuss the efficacy of this provision.</w:t>
      </w:r>
    </w:p>
    <w:p w:rsidR="009F2B03" w:rsidRPr="009F2B03" w:rsidRDefault="009F2B03" w:rsidP="009F2B03">
      <w:pPr>
        <w:spacing w:after="100" w:afterAutospacing="1" w:line="240" w:lineRule="auto"/>
        <w:rPr>
          <w:rFonts w:ascii="Open Sans" w:eastAsia="Times New Roman" w:hAnsi="Open Sans" w:cs="Open Sans"/>
          <w:color w:val="3D3D3D"/>
          <w:sz w:val="24"/>
          <w:szCs w:val="24"/>
        </w:rPr>
      </w:pPr>
      <w:r w:rsidRPr="009F2B03">
        <w:rPr>
          <w:rFonts w:ascii="Open Sans" w:eastAsia="Times New Roman" w:hAnsi="Open Sans" w:cs="Open Sans"/>
          <w:b/>
          <w:bCs/>
          <w:color w:val="3D3D3D"/>
          <w:sz w:val="24"/>
          <w:szCs w:val="24"/>
        </w:rPr>
        <w:t>Section 6.</w:t>
      </w:r>
      <w:r w:rsidRPr="009F2B03">
        <w:rPr>
          <w:rFonts w:ascii="Open Sans" w:eastAsia="Times New Roman" w:hAnsi="Open Sans" w:cs="Open Sans"/>
          <w:color w:val="3D3D3D"/>
          <w:sz w:val="24"/>
          <w:szCs w:val="24"/>
        </w:rPr>
        <w:t xml:space="preserve"> The University agrees to furnish conference and/or meeting rooms for Union meetings upon prior request by the Union in accordance with University policy and cost.</w:t>
      </w:r>
    </w:p>
    <w:p w:rsidR="009F2B03" w:rsidRPr="009F2B03" w:rsidRDefault="009F2B03" w:rsidP="009F2B03">
      <w:pPr>
        <w:spacing w:after="100" w:afterAutospacing="1" w:line="240" w:lineRule="auto"/>
        <w:rPr>
          <w:rFonts w:ascii="Open Sans" w:eastAsia="Times New Roman" w:hAnsi="Open Sans" w:cs="Open Sans"/>
          <w:color w:val="3D3D3D"/>
          <w:sz w:val="24"/>
          <w:szCs w:val="24"/>
        </w:rPr>
      </w:pPr>
      <w:r w:rsidRPr="009F2B03">
        <w:rPr>
          <w:rFonts w:ascii="Open Sans" w:eastAsia="Times New Roman" w:hAnsi="Open Sans" w:cs="Open Sans"/>
          <w:b/>
          <w:bCs/>
          <w:color w:val="3D3D3D"/>
          <w:sz w:val="24"/>
          <w:szCs w:val="24"/>
        </w:rPr>
        <w:t>Section 7.</w:t>
      </w:r>
      <w:r w:rsidRPr="009F2B03">
        <w:rPr>
          <w:rFonts w:ascii="Open Sans" w:eastAsia="Times New Roman" w:hAnsi="Open Sans" w:cs="Open Sans"/>
          <w:color w:val="3D3D3D"/>
          <w:sz w:val="24"/>
          <w:szCs w:val="24"/>
        </w:rPr>
        <w:t xml:space="preserve"> The Union may designate a number of stewards appropriate to the size of the unit who shall be members of the bargaining unit. A steward who is processing a grievance in accordance with the grievance procedure of this Agreement shall be permitted reasonable paid release time to meet with University representatives and process the grievance. Time off for processing a grievance shall be granted to a steward by a supervisor following a request, but in consideration of job responsibilities. If permission for time off </w:t>
      </w:r>
      <w:proofErr w:type="spellStart"/>
      <w:r w:rsidRPr="009F2B03">
        <w:rPr>
          <w:rFonts w:ascii="Open Sans" w:eastAsia="Times New Roman" w:hAnsi="Open Sans" w:cs="Open Sans"/>
          <w:color w:val="3D3D3D"/>
          <w:sz w:val="24"/>
          <w:szCs w:val="24"/>
        </w:rPr>
        <w:t>can not</w:t>
      </w:r>
      <w:proofErr w:type="spellEnd"/>
      <w:r w:rsidRPr="009F2B03">
        <w:rPr>
          <w:rFonts w:ascii="Open Sans" w:eastAsia="Times New Roman" w:hAnsi="Open Sans" w:cs="Open Sans"/>
          <w:color w:val="3D3D3D"/>
          <w:sz w:val="24"/>
          <w:szCs w:val="24"/>
        </w:rPr>
        <w:t xml:space="preserve"> be granted, the University shall arrange for time for release time off at the earliest possible time thereafter. The University will work in good faith to find ways to allow ASEs designated as stewards the time necessary to perform their responsibilities, which may include a reduced work assignment for the ASE. The Union will work in good faith with the University in the designation of stewards so as to avoid appointing a steward in situations that would create a hardship to the University.</w:t>
      </w:r>
    </w:p>
    <w:p w:rsidR="009F2B03" w:rsidRPr="009F2B03" w:rsidRDefault="009F2B03" w:rsidP="009F2B03">
      <w:pPr>
        <w:spacing w:after="100" w:afterAutospacing="1" w:line="240" w:lineRule="auto"/>
        <w:rPr>
          <w:rFonts w:ascii="Open Sans" w:eastAsia="Times New Roman" w:hAnsi="Open Sans" w:cs="Open Sans"/>
          <w:color w:val="3D3D3D"/>
          <w:sz w:val="24"/>
          <w:szCs w:val="24"/>
        </w:rPr>
      </w:pPr>
      <w:r w:rsidRPr="009F2B03">
        <w:rPr>
          <w:rFonts w:ascii="Open Sans" w:eastAsia="Times New Roman" w:hAnsi="Open Sans" w:cs="Open Sans"/>
          <w:b/>
          <w:bCs/>
          <w:color w:val="3D3D3D"/>
          <w:sz w:val="24"/>
          <w:szCs w:val="24"/>
        </w:rPr>
        <w:t>Section 8.</w:t>
      </w:r>
      <w:r w:rsidRPr="009F2B03">
        <w:rPr>
          <w:rFonts w:ascii="Open Sans" w:eastAsia="Times New Roman" w:hAnsi="Open Sans" w:cs="Open Sans"/>
          <w:color w:val="3D3D3D"/>
          <w:sz w:val="24"/>
          <w:szCs w:val="24"/>
        </w:rPr>
        <w:t xml:space="preserve"> The Union will submit to the Office of Labor Relations the name of each steward and the assigned jurisdiction of the steward. In the event of a re-designation of stewards, notice shall be provided to the University at least two days prior to the date such steward is recognized. Stewards will only process grievances within their steward jurisdiction, unless otherwise mutually agreed.</w:t>
      </w:r>
    </w:p>
    <w:p w:rsidR="009F2B03" w:rsidRPr="009F2B03" w:rsidRDefault="009F2B03" w:rsidP="009F2B03">
      <w:pPr>
        <w:spacing w:after="100" w:afterAutospacing="1" w:line="240" w:lineRule="auto"/>
        <w:rPr>
          <w:rFonts w:ascii="Open Sans" w:eastAsia="Times New Roman" w:hAnsi="Open Sans" w:cs="Open Sans"/>
          <w:color w:val="3D3D3D"/>
          <w:sz w:val="24"/>
          <w:szCs w:val="24"/>
        </w:rPr>
      </w:pPr>
      <w:r w:rsidRPr="009F2B03">
        <w:rPr>
          <w:rFonts w:ascii="Open Sans" w:eastAsia="Times New Roman" w:hAnsi="Open Sans" w:cs="Open Sans"/>
          <w:b/>
          <w:bCs/>
          <w:color w:val="3D3D3D"/>
          <w:sz w:val="24"/>
          <w:szCs w:val="24"/>
        </w:rPr>
        <w:t>Section 9.</w:t>
      </w:r>
      <w:r w:rsidRPr="009F2B03">
        <w:rPr>
          <w:rFonts w:ascii="Open Sans" w:eastAsia="Times New Roman" w:hAnsi="Open Sans" w:cs="Open Sans"/>
          <w:color w:val="3D3D3D"/>
          <w:sz w:val="24"/>
          <w:szCs w:val="24"/>
        </w:rPr>
        <w:t xml:space="preserve"> The University shall provide paid release time for up to five (5) ASEs designated by the Union for the purpose of bargaining a replacement agreement.</w:t>
      </w:r>
    </w:p>
    <w:p w:rsidR="009F2B03" w:rsidRPr="009F2B03" w:rsidRDefault="009F2B03" w:rsidP="009F2B03">
      <w:pPr>
        <w:spacing w:after="100" w:afterAutospacing="1" w:line="240" w:lineRule="auto"/>
        <w:rPr>
          <w:rFonts w:ascii="Open Sans" w:eastAsia="Times New Roman" w:hAnsi="Open Sans" w:cs="Open Sans"/>
          <w:color w:val="3D3D3D"/>
          <w:sz w:val="24"/>
          <w:szCs w:val="24"/>
        </w:rPr>
      </w:pPr>
      <w:r w:rsidRPr="009F2B03">
        <w:rPr>
          <w:rFonts w:ascii="Open Sans" w:eastAsia="Times New Roman" w:hAnsi="Open Sans" w:cs="Open Sans"/>
          <w:b/>
          <w:bCs/>
          <w:color w:val="3D3D3D"/>
          <w:sz w:val="24"/>
          <w:szCs w:val="24"/>
        </w:rPr>
        <w:t>Section 10.</w:t>
      </w:r>
      <w:r w:rsidRPr="009F2B03">
        <w:rPr>
          <w:rFonts w:ascii="Open Sans" w:eastAsia="Times New Roman" w:hAnsi="Open Sans" w:cs="Open Sans"/>
          <w:color w:val="3D3D3D"/>
          <w:sz w:val="24"/>
          <w:szCs w:val="24"/>
        </w:rPr>
        <w:t xml:space="preserve"> The University will provide a bulletin board space for the Union in those Departments where ASEs work.</w:t>
      </w:r>
    </w:p>
    <w:p w:rsidR="009F2B03" w:rsidRPr="009F2B03" w:rsidRDefault="009F2B03" w:rsidP="009F2B03">
      <w:pPr>
        <w:spacing w:after="100" w:afterAutospacing="1" w:line="240" w:lineRule="auto"/>
        <w:rPr>
          <w:rFonts w:ascii="Open Sans" w:eastAsia="Times New Roman" w:hAnsi="Open Sans" w:cs="Open Sans"/>
          <w:color w:val="3D3D3D"/>
          <w:sz w:val="24"/>
          <w:szCs w:val="24"/>
        </w:rPr>
      </w:pPr>
      <w:r w:rsidRPr="009F2B03">
        <w:rPr>
          <w:rFonts w:ascii="Open Sans" w:eastAsia="Times New Roman" w:hAnsi="Open Sans" w:cs="Open Sans"/>
          <w:b/>
          <w:bCs/>
          <w:color w:val="3D3D3D"/>
          <w:sz w:val="24"/>
          <w:szCs w:val="24"/>
        </w:rPr>
        <w:t>Section 11.</w:t>
      </w:r>
      <w:r w:rsidRPr="009F2B03">
        <w:rPr>
          <w:rFonts w:ascii="Open Sans" w:eastAsia="Times New Roman" w:hAnsi="Open Sans" w:cs="Open Sans"/>
          <w:color w:val="3D3D3D"/>
          <w:sz w:val="24"/>
          <w:szCs w:val="24"/>
        </w:rPr>
        <w:t xml:space="preserve"> The University shall furnish an electronic copy to the Union of the Annual Graduate Student Financial Support Summary Report (ethnic breakdown).</w:t>
      </w:r>
    </w:p>
    <w:p w:rsidR="009F2B03" w:rsidRPr="009F2B03" w:rsidRDefault="009F2B03" w:rsidP="009F2B03">
      <w:pPr>
        <w:spacing w:after="100" w:afterAutospacing="1" w:line="240" w:lineRule="auto"/>
        <w:rPr>
          <w:rFonts w:ascii="Open Sans" w:eastAsia="Times New Roman" w:hAnsi="Open Sans" w:cs="Open Sans"/>
          <w:color w:val="3D3D3D"/>
          <w:sz w:val="24"/>
          <w:szCs w:val="24"/>
        </w:rPr>
      </w:pPr>
      <w:r w:rsidRPr="009F2B03">
        <w:rPr>
          <w:rFonts w:ascii="Open Sans" w:eastAsia="Times New Roman" w:hAnsi="Open Sans" w:cs="Open Sans"/>
          <w:b/>
          <w:bCs/>
          <w:color w:val="3D3D3D"/>
          <w:sz w:val="24"/>
          <w:szCs w:val="24"/>
        </w:rPr>
        <w:t>Section 12.</w:t>
      </w:r>
      <w:r w:rsidRPr="009F2B03">
        <w:rPr>
          <w:rFonts w:ascii="Open Sans" w:eastAsia="Times New Roman" w:hAnsi="Open Sans" w:cs="Open Sans"/>
          <w:color w:val="3D3D3D"/>
          <w:sz w:val="24"/>
          <w:szCs w:val="24"/>
        </w:rPr>
        <w:t xml:space="preserve"> </w:t>
      </w:r>
      <w:r w:rsidRPr="009F2B03">
        <w:rPr>
          <w:rFonts w:ascii="Open Sans" w:eastAsia="Times New Roman" w:hAnsi="Open Sans" w:cs="Open Sans"/>
          <w:b/>
          <w:bCs/>
          <w:color w:val="3D3D3D"/>
          <w:sz w:val="24"/>
          <w:szCs w:val="24"/>
        </w:rPr>
        <w:t>New ASE Rights.</w:t>
      </w:r>
    </w:p>
    <w:p w:rsidR="009F2B03" w:rsidRPr="009F2B03" w:rsidRDefault="009F2B03" w:rsidP="009F2B03">
      <w:pPr>
        <w:numPr>
          <w:ilvl w:val="0"/>
          <w:numId w:val="1"/>
        </w:numPr>
        <w:spacing w:before="100" w:beforeAutospacing="1" w:after="100" w:afterAutospacing="1" w:line="240" w:lineRule="auto"/>
        <w:ind w:left="495"/>
        <w:rPr>
          <w:rFonts w:ascii="Open Sans" w:eastAsia="Times New Roman" w:hAnsi="Open Sans" w:cs="Open Sans"/>
          <w:color w:val="3D3D3D"/>
          <w:sz w:val="24"/>
          <w:szCs w:val="24"/>
        </w:rPr>
      </w:pPr>
      <w:r w:rsidRPr="009F2B03">
        <w:rPr>
          <w:rFonts w:ascii="Open Sans" w:eastAsia="Times New Roman" w:hAnsi="Open Sans" w:cs="Open Sans"/>
          <w:color w:val="3D3D3D"/>
          <w:sz w:val="24"/>
          <w:szCs w:val="24"/>
        </w:rPr>
        <w:t>The University shall provide each new ASE, at the same time as providing forms required for new employment (e.g. W4 and I9), introductory materials from the Union, including a Union Membership Election Form and Voluntary Community Action Program (VCAP) form.</w:t>
      </w:r>
    </w:p>
    <w:p w:rsidR="009F2B03" w:rsidRPr="009F2B03" w:rsidRDefault="009F2B03" w:rsidP="009F2B03">
      <w:pPr>
        <w:numPr>
          <w:ilvl w:val="0"/>
          <w:numId w:val="1"/>
        </w:numPr>
        <w:spacing w:before="100" w:beforeAutospacing="1" w:after="100" w:afterAutospacing="1" w:line="240" w:lineRule="auto"/>
        <w:ind w:left="495"/>
        <w:rPr>
          <w:rFonts w:ascii="Open Sans" w:eastAsia="Times New Roman" w:hAnsi="Open Sans" w:cs="Open Sans"/>
          <w:color w:val="3D3D3D"/>
          <w:sz w:val="24"/>
          <w:szCs w:val="24"/>
        </w:rPr>
      </w:pPr>
      <w:r w:rsidRPr="009F2B03">
        <w:rPr>
          <w:rFonts w:ascii="Open Sans" w:eastAsia="Times New Roman" w:hAnsi="Open Sans" w:cs="Open Sans"/>
          <w:color w:val="3D3D3D"/>
          <w:sz w:val="24"/>
          <w:szCs w:val="24"/>
        </w:rPr>
        <w:t xml:space="preserve">In exceptional situations where the ASE has completed other required employment forms before </w:t>
      </w:r>
      <w:r w:rsidRPr="00E3261B">
        <w:rPr>
          <w:rFonts w:ascii="Open Sans" w:eastAsia="Times New Roman" w:hAnsi="Open Sans" w:cs="Open Sans"/>
          <w:color w:val="3D3D3D"/>
          <w:sz w:val="24"/>
          <w:szCs w:val="24"/>
          <w:highlight w:val="yellow"/>
        </w:rPr>
        <w:t>they are</w:t>
      </w:r>
      <w:r w:rsidRPr="009F2B03">
        <w:rPr>
          <w:rFonts w:ascii="Open Sans" w:eastAsia="Times New Roman" w:hAnsi="Open Sans" w:cs="Open Sans"/>
          <w:color w:val="3D3D3D"/>
          <w:sz w:val="24"/>
          <w:szCs w:val="24"/>
        </w:rPr>
        <w:t xml:space="preserve"> hired into the bargaining unit, the University shall provide introductory materials from the Union, including a Union Membership Election Form and Voluntary Community Action Program (VCAP) form, at the time </w:t>
      </w:r>
      <w:del w:id="64" w:author="Jennifer Mallahan" w:date="2018-02-15T14:23:00Z">
        <w:r w:rsidRPr="009F2B03" w:rsidDel="00E3261B">
          <w:rPr>
            <w:rFonts w:ascii="Open Sans" w:eastAsia="Times New Roman" w:hAnsi="Open Sans" w:cs="Open Sans"/>
            <w:color w:val="3D3D3D"/>
            <w:sz w:val="24"/>
            <w:szCs w:val="24"/>
          </w:rPr>
          <w:delText>s/he is</w:delText>
        </w:r>
      </w:del>
      <w:ins w:id="65" w:author="Jennifer Mallahan" w:date="2018-02-15T14:23:00Z">
        <w:r w:rsidR="00E3261B">
          <w:rPr>
            <w:rFonts w:ascii="Open Sans" w:eastAsia="Times New Roman" w:hAnsi="Open Sans" w:cs="Open Sans"/>
            <w:color w:val="3D3D3D"/>
            <w:sz w:val="24"/>
            <w:szCs w:val="24"/>
          </w:rPr>
          <w:t>they are</w:t>
        </w:r>
      </w:ins>
      <w:r w:rsidRPr="009F2B03">
        <w:rPr>
          <w:rFonts w:ascii="Open Sans" w:eastAsia="Times New Roman" w:hAnsi="Open Sans" w:cs="Open Sans"/>
          <w:color w:val="3D3D3D"/>
          <w:sz w:val="24"/>
          <w:szCs w:val="24"/>
        </w:rPr>
        <w:t xml:space="preserve"> hired into the bargaining unit.</w:t>
      </w:r>
    </w:p>
    <w:p w:rsidR="009F2B03" w:rsidRDefault="009F2B03" w:rsidP="009F2B03">
      <w:pPr>
        <w:numPr>
          <w:ilvl w:val="0"/>
          <w:numId w:val="1"/>
        </w:numPr>
        <w:spacing w:before="100" w:beforeAutospacing="1" w:after="100" w:afterAutospacing="1" w:line="240" w:lineRule="auto"/>
        <w:ind w:left="495"/>
        <w:rPr>
          <w:ins w:id="66" w:author="Jennifer Mallahan" w:date="2018-02-15T14:24:00Z"/>
          <w:rFonts w:ascii="Open Sans" w:eastAsia="Times New Roman" w:hAnsi="Open Sans" w:cs="Open Sans"/>
          <w:color w:val="3D3D3D"/>
          <w:sz w:val="24"/>
          <w:szCs w:val="24"/>
        </w:rPr>
      </w:pPr>
      <w:r w:rsidRPr="009F2B03">
        <w:rPr>
          <w:rFonts w:ascii="Open Sans" w:eastAsia="Times New Roman" w:hAnsi="Open Sans" w:cs="Open Sans"/>
          <w:color w:val="3D3D3D"/>
          <w:sz w:val="24"/>
          <w:szCs w:val="24"/>
        </w:rPr>
        <w:t>The University will make every reasonable effort to have completed Membership Election Forms and VCAP forms returned to the Union within ten (10) calendar days of receipt and to notify the Union within ten (10) calendar days of all new ASEs hired to include name, home department/hiring unit, job code, home address, mail stop, Employee Identification Number, and appointment start date. The University shall meet with the Union to develop the method of notification.</w:t>
      </w:r>
    </w:p>
    <w:p w:rsidR="00E3261B" w:rsidRPr="00E3261B" w:rsidRDefault="00E3261B" w:rsidP="00E3261B">
      <w:pPr>
        <w:spacing w:before="100" w:beforeAutospacing="1" w:after="100" w:afterAutospacing="1" w:line="240" w:lineRule="auto"/>
        <w:rPr>
          <w:ins w:id="67" w:author="Jennifer Mallahan" w:date="2018-02-15T14:24:00Z"/>
          <w:rFonts w:ascii="Open Sans" w:eastAsia="Times New Roman" w:hAnsi="Open Sans" w:cs="Open Sans"/>
          <w:color w:val="3D3D3D"/>
          <w:sz w:val="24"/>
          <w:szCs w:val="24"/>
        </w:rPr>
      </w:pPr>
      <w:ins w:id="68" w:author="Jennifer Mallahan" w:date="2018-02-15T14:24:00Z">
        <w:r w:rsidRPr="00E3261B">
          <w:rPr>
            <w:rFonts w:ascii="Open Sans" w:eastAsia="Times New Roman" w:hAnsi="Open Sans" w:cs="Open Sans"/>
            <w:b/>
            <w:color w:val="3D3D3D"/>
            <w:sz w:val="24"/>
            <w:szCs w:val="24"/>
          </w:rPr>
          <w:t>Section 13. Training</w:t>
        </w:r>
      </w:ins>
      <w:ins w:id="69" w:author="Jennifer Mallahan" w:date="2018-02-15T14:26:00Z">
        <w:r>
          <w:rPr>
            <w:rFonts w:ascii="Open Sans" w:eastAsia="Times New Roman" w:hAnsi="Open Sans" w:cs="Open Sans"/>
            <w:b/>
            <w:color w:val="3D3D3D"/>
            <w:sz w:val="24"/>
            <w:szCs w:val="24"/>
          </w:rPr>
          <w:t xml:space="preserve">. </w:t>
        </w:r>
      </w:ins>
      <w:ins w:id="70" w:author="Jennifer Mallahan" w:date="2018-02-15T14:29:00Z">
        <w:r>
          <w:rPr>
            <w:rFonts w:ascii="Open Sans" w:eastAsia="Times New Roman" w:hAnsi="Open Sans" w:cs="Open Sans"/>
            <w:color w:val="3D3D3D"/>
            <w:sz w:val="24"/>
            <w:szCs w:val="24"/>
          </w:rPr>
          <w:t>Prior to the start of Fall Quarter 2018, the parties</w:t>
        </w:r>
      </w:ins>
      <w:ins w:id="71" w:author="Jennifer Mallahan" w:date="2018-02-15T14:30:00Z">
        <w:r w:rsidR="007914F4">
          <w:rPr>
            <w:rFonts w:ascii="Open Sans" w:eastAsia="Times New Roman" w:hAnsi="Open Sans" w:cs="Open Sans"/>
            <w:color w:val="3D3D3D"/>
            <w:sz w:val="24"/>
            <w:szCs w:val="24"/>
          </w:rPr>
          <w:t xml:space="preserve"> will</w:t>
        </w:r>
      </w:ins>
      <w:ins w:id="72" w:author="Jennifer Mallahan" w:date="2018-02-15T14:29:00Z">
        <w:r>
          <w:rPr>
            <w:rFonts w:ascii="Open Sans" w:eastAsia="Times New Roman" w:hAnsi="Open Sans" w:cs="Open Sans"/>
            <w:color w:val="3D3D3D"/>
            <w:sz w:val="24"/>
            <w:szCs w:val="24"/>
          </w:rPr>
          <w:t xml:space="preserve"> jointly develop </w:t>
        </w:r>
      </w:ins>
      <w:ins w:id="73" w:author="Jennifer Mallahan" w:date="2018-02-15T15:05:00Z">
        <w:r w:rsidR="009E2281">
          <w:rPr>
            <w:rFonts w:ascii="Open Sans" w:eastAsia="Times New Roman" w:hAnsi="Open Sans" w:cs="Open Sans"/>
            <w:color w:val="3D3D3D"/>
            <w:sz w:val="24"/>
            <w:szCs w:val="24"/>
          </w:rPr>
          <w:t xml:space="preserve">training for </w:t>
        </w:r>
      </w:ins>
      <w:ins w:id="74" w:author="Jennifer Mallahan" w:date="2018-02-15T14:45:00Z">
        <w:r w:rsidR="00107EAB">
          <w:rPr>
            <w:rFonts w:ascii="Open Sans" w:eastAsia="Times New Roman" w:hAnsi="Open Sans" w:cs="Open Sans"/>
            <w:color w:val="3D3D3D"/>
            <w:sz w:val="24"/>
            <w:szCs w:val="24"/>
          </w:rPr>
          <w:t xml:space="preserve">management </w:t>
        </w:r>
      </w:ins>
      <w:ins w:id="75" w:author="Jennifer Mallahan" w:date="2018-02-15T14:29:00Z">
        <w:r w:rsidR="008F7712">
          <w:rPr>
            <w:rFonts w:ascii="Open Sans" w:eastAsia="Times New Roman" w:hAnsi="Open Sans" w:cs="Open Sans"/>
            <w:color w:val="3D3D3D"/>
            <w:sz w:val="24"/>
            <w:szCs w:val="24"/>
          </w:rPr>
          <w:t>summarizing changes from the prior collective bargaining agreement.</w:t>
        </w:r>
        <w:r>
          <w:rPr>
            <w:rFonts w:ascii="Open Sans" w:eastAsia="Times New Roman" w:hAnsi="Open Sans" w:cs="Open Sans"/>
            <w:color w:val="3D3D3D"/>
            <w:sz w:val="24"/>
            <w:szCs w:val="24"/>
          </w:rPr>
          <w:t xml:space="preserve"> </w:t>
        </w:r>
      </w:ins>
      <w:ins w:id="76" w:author="Jennifer Mallahan" w:date="2018-02-15T14:26:00Z">
        <w:r>
          <w:rPr>
            <w:rFonts w:ascii="Open Sans" w:eastAsia="Times New Roman" w:hAnsi="Open Sans" w:cs="Open Sans"/>
            <w:color w:val="3D3D3D"/>
            <w:sz w:val="24"/>
            <w:szCs w:val="24"/>
          </w:rPr>
          <w:t>The University and Union shall meet quarterly to discuss any training needs</w:t>
        </w:r>
      </w:ins>
      <w:ins w:id="77" w:author="Jennifer Mallahan" w:date="2018-02-15T14:49:00Z">
        <w:r w:rsidR="00107EAB">
          <w:rPr>
            <w:rFonts w:ascii="Open Sans" w:eastAsia="Times New Roman" w:hAnsi="Open Sans" w:cs="Open Sans"/>
            <w:color w:val="3D3D3D"/>
            <w:sz w:val="24"/>
            <w:szCs w:val="24"/>
          </w:rPr>
          <w:t xml:space="preserve"> related to contract administration</w:t>
        </w:r>
      </w:ins>
      <w:ins w:id="78" w:author="Jennifer Mallahan" w:date="2018-02-15T14:26:00Z">
        <w:r>
          <w:rPr>
            <w:rFonts w:ascii="Open Sans" w:eastAsia="Times New Roman" w:hAnsi="Open Sans" w:cs="Open Sans"/>
            <w:color w:val="3D3D3D"/>
            <w:sz w:val="24"/>
            <w:szCs w:val="24"/>
          </w:rPr>
          <w:t xml:space="preserve">. </w:t>
        </w:r>
      </w:ins>
      <w:ins w:id="79" w:author="Jennifer Mallahan" w:date="2018-02-15T14:25:00Z">
        <w:r>
          <w:rPr>
            <w:rFonts w:ascii="Open Sans" w:eastAsia="Times New Roman" w:hAnsi="Open Sans" w:cs="Open Sans"/>
            <w:b/>
            <w:color w:val="3D3D3D"/>
            <w:sz w:val="24"/>
            <w:szCs w:val="24"/>
          </w:rPr>
          <w:t xml:space="preserve"> </w:t>
        </w:r>
      </w:ins>
    </w:p>
    <w:p w:rsidR="00E3261B" w:rsidRPr="00E3261B" w:rsidRDefault="00E3261B" w:rsidP="00E3261B">
      <w:pPr>
        <w:spacing w:before="100" w:beforeAutospacing="1" w:after="100" w:afterAutospacing="1" w:line="240" w:lineRule="auto"/>
        <w:rPr>
          <w:rFonts w:ascii="Open Sans" w:eastAsia="Times New Roman" w:hAnsi="Open Sans" w:cs="Open Sans"/>
          <w:b/>
          <w:color w:val="3D3D3D"/>
          <w:sz w:val="24"/>
          <w:szCs w:val="24"/>
        </w:rPr>
      </w:pPr>
    </w:p>
    <w:p w:rsidR="004628AD" w:rsidRDefault="007D311E"/>
    <w:sectPr w:rsidR="004628AD" w:rsidSect="00AF6F6B">
      <w:headerReference w:type="default" r:id="rId7"/>
      <w:pgSz w:w="12240" w:h="15840"/>
      <w:pgMar w:top="1440" w:right="1440" w:bottom="1440" w:left="1440" w:header="720" w:footer="720" w:gutter="0"/>
      <w:lnNumType w:countBy="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6F6B" w:rsidRDefault="00AF6F6B" w:rsidP="00AF6F6B">
      <w:pPr>
        <w:spacing w:after="0" w:line="240" w:lineRule="auto"/>
      </w:pPr>
      <w:r>
        <w:separator/>
      </w:r>
    </w:p>
  </w:endnote>
  <w:endnote w:type="continuationSeparator" w:id="0">
    <w:p w:rsidR="00AF6F6B" w:rsidRDefault="00AF6F6B" w:rsidP="00AF6F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Encode Sans Compressed">
    <w:altName w:val="Times New Roman"/>
    <w:panose1 w:val="02000000000000000000"/>
    <w:charset w:val="00"/>
    <w:family w:val="auto"/>
    <w:pitch w:val="variable"/>
    <w:sig w:usb0="A00000FF" w:usb1="5000207B" w:usb2="00000000" w:usb3="00000000" w:csb0="00000093" w:csb1="00000000"/>
  </w:font>
  <w:font w:name="Segoe UI">
    <w:panose1 w:val="020B0502040204020203"/>
    <w:charset w:val="00"/>
    <w:family w:val="swiss"/>
    <w:pitch w:val="variable"/>
    <w:sig w:usb0="E4002EFF" w:usb1="C000E47F" w:usb2="00000009" w:usb3="00000000" w:csb0="000001FF" w:csb1="00000000"/>
  </w:font>
  <w:font w:name="Open Sans">
    <w:altName w:val="Tahoma"/>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6F6B" w:rsidRDefault="00AF6F6B" w:rsidP="00AF6F6B">
      <w:pPr>
        <w:spacing w:after="0" w:line="240" w:lineRule="auto"/>
      </w:pPr>
      <w:r>
        <w:separator/>
      </w:r>
    </w:p>
  </w:footnote>
  <w:footnote w:type="continuationSeparator" w:id="0">
    <w:p w:rsidR="00AF6F6B" w:rsidRDefault="00AF6F6B" w:rsidP="00AF6F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6F6B" w:rsidRPr="00AF6F6B" w:rsidRDefault="00AF6F6B" w:rsidP="00AF6F6B">
    <w:pPr>
      <w:tabs>
        <w:tab w:val="center" w:pos="4680"/>
        <w:tab w:val="right" w:pos="9360"/>
      </w:tabs>
      <w:spacing w:after="0" w:line="240" w:lineRule="auto"/>
      <w:jc w:val="right"/>
      <w:rPr>
        <w:rFonts w:ascii="Open Sans" w:eastAsia="Times New Roman" w:hAnsi="Open Sans" w:cs="Open Sans"/>
        <w:sz w:val="20"/>
        <w:szCs w:val="20"/>
      </w:rPr>
    </w:pPr>
    <w:r w:rsidRPr="00AF6F6B">
      <w:rPr>
        <w:rFonts w:ascii="Open Sans" w:eastAsia="Times New Roman" w:hAnsi="Open Sans" w:cs="Open Sans"/>
        <w:sz w:val="20"/>
        <w:szCs w:val="20"/>
      </w:rPr>
      <w:t>2018-2021 UW-UAW CBA</w:t>
    </w:r>
  </w:p>
  <w:p w:rsidR="00AF6F6B" w:rsidRPr="00AF6F6B" w:rsidRDefault="00AF6F6B" w:rsidP="00AF6F6B">
    <w:pPr>
      <w:tabs>
        <w:tab w:val="center" w:pos="4680"/>
        <w:tab w:val="right" w:pos="9360"/>
      </w:tabs>
      <w:spacing w:after="0" w:line="240" w:lineRule="auto"/>
      <w:jc w:val="right"/>
      <w:rPr>
        <w:rFonts w:ascii="Open Sans" w:eastAsia="Times New Roman" w:hAnsi="Open Sans" w:cs="Open Sans"/>
        <w:sz w:val="20"/>
        <w:szCs w:val="20"/>
      </w:rPr>
    </w:pPr>
    <w:r w:rsidRPr="00AF6F6B">
      <w:rPr>
        <w:rFonts w:ascii="Open Sans" w:eastAsia="Times New Roman" w:hAnsi="Open Sans" w:cs="Open Sans"/>
        <w:sz w:val="20"/>
        <w:szCs w:val="20"/>
      </w:rPr>
      <w:t xml:space="preserve">Employer </w:t>
    </w:r>
    <w:r w:rsidR="00BD5642">
      <w:rPr>
        <w:rFonts w:ascii="Open Sans" w:eastAsia="Times New Roman" w:hAnsi="Open Sans" w:cs="Open Sans"/>
        <w:sz w:val="20"/>
        <w:szCs w:val="20"/>
      </w:rPr>
      <w:t>Counter</w:t>
    </w:r>
    <w:r w:rsidR="00BD5642" w:rsidRPr="00AF6F6B">
      <w:rPr>
        <w:rFonts w:ascii="Open Sans" w:eastAsia="Times New Roman" w:hAnsi="Open Sans" w:cs="Open Sans"/>
        <w:sz w:val="20"/>
        <w:szCs w:val="20"/>
      </w:rPr>
      <w:t xml:space="preserve"> </w:t>
    </w:r>
    <w:r w:rsidRPr="00AF6F6B">
      <w:rPr>
        <w:rFonts w:ascii="Open Sans" w:eastAsia="Times New Roman" w:hAnsi="Open Sans" w:cs="Open Sans"/>
        <w:sz w:val="20"/>
        <w:szCs w:val="20"/>
      </w:rPr>
      <w:t>Proposal</w:t>
    </w:r>
  </w:p>
  <w:p w:rsidR="00AF6F6B" w:rsidRPr="00AF6F6B" w:rsidRDefault="007D311E" w:rsidP="00AF6F6B">
    <w:pPr>
      <w:tabs>
        <w:tab w:val="center" w:pos="4680"/>
        <w:tab w:val="right" w:pos="9360"/>
      </w:tabs>
      <w:spacing w:after="0" w:line="240" w:lineRule="auto"/>
      <w:jc w:val="right"/>
      <w:rPr>
        <w:rFonts w:ascii="Open Sans" w:eastAsia="Times New Roman" w:hAnsi="Open Sans" w:cs="Open Sans"/>
        <w:sz w:val="20"/>
        <w:szCs w:val="20"/>
      </w:rPr>
    </w:pPr>
    <w:r>
      <w:rPr>
        <w:rFonts w:ascii="Open Sans" w:eastAsia="Times New Roman" w:hAnsi="Open Sans" w:cs="Open Sans"/>
        <w:sz w:val="20"/>
        <w:szCs w:val="20"/>
      </w:rPr>
      <w:t>April 4</w:t>
    </w:r>
    <w:r w:rsidR="00AF6F6B" w:rsidRPr="00AF6F6B">
      <w:rPr>
        <w:rFonts w:ascii="Open Sans" w:eastAsia="Times New Roman" w:hAnsi="Open Sans" w:cs="Open Sans"/>
        <w:sz w:val="20"/>
        <w:szCs w:val="20"/>
      </w:rPr>
      <w:t>, 2018</w:t>
    </w:r>
  </w:p>
  <w:sdt>
    <w:sdtPr>
      <w:rPr>
        <w:rFonts w:ascii="Open Sans" w:eastAsia="Times New Roman" w:hAnsi="Open Sans" w:cs="Open Sans"/>
        <w:sz w:val="20"/>
        <w:szCs w:val="20"/>
      </w:rPr>
      <w:id w:val="250395305"/>
      <w:docPartObj>
        <w:docPartGallery w:val="Page Numbers (Top of Page)"/>
        <w:docPartUnique/>
      </w:docPartObj>
    </w:sdtPr>
    <w:sdtEndPr/>
    <w:sdtContent>
      <w:p w:rsidR="00AF6F6B" w:rsidRPr="00AF6F6B" w:rsidRDefault="00AF6F6B" w:rsidP="00AF6F6B">
        <w:pPr>
          <w:pStyle w:val="Header"/>
          <w:jc w:val="right"/>
          <w:rPr>
            <w:rFonts w:ascii="Open Sans" w:eastAsia="Times New Roman" w:hAnsi="Open Sans" w:cs="Open Sans"/>
            <w:sz w:val="20"/>
            <w:szCs w:val="20"/>
          </w:rPr>
        </w:pPr>
        <w:r w:rsidRPr="00AF6F6B">
          <w:rPr>
            <w:rFonts w:ascii="Open Sans" w:eastAsia="Times New Roman" w:hAnsi="Open Sans" w:cs="Open Sans"/>
            <w:sz w:val="20"/>
            <w:szCs w:val="20"/>
          </w:rPr>
          <w:t xml:space="preserve">Page </w:t>
        </w:r>
        <w:r w:rsidRPr="00AF6F6B">
          <w:rPr>
            <w:rFonts w:ascii="Open Sans" w:eastAsia="Times New Roman" w:hAnsi="Open Sans" w:cs="Open Sans"/>
            <w:sz w:val="20"/>
            <w:szCs w:val="20"/>
          </w:rPr>
          <w:fldChar w:fldCharType="begin"/>
        </w:r>
        <w:r w:rsidRPr="00AF6F6B">
          <w:rPr>
            <w:rFonts w:ascii="Open Sans" w:eastAsia="Times New Roman" w:hAnsi="Open Sans" w:cs="Open Sans"/>
            <w:sz w:val="20"/>
            <w:szCs w:val="20"/>
          </w:rPr>
          <w:instrText xml:space="preserve"> PAGE </w:instrText>
        </w:r>
        <w:r w:rsidRPr="00AF6F6B">
          <w:rPr>
            <w:rFonts w:ascii="Open Sans" w:eastAsia="Times New Roman" w:hAnsi="Open Sans" w:cs="Open Sans"/>
            <w:sz w:val="20"/>
            <w:szCs w:val="20"/>
          </w:rPr>
          <w:fldChar w:fldCharType="separate"/>
        </w:r>
        <w:r w:rsidR="007D311E">
          <w:rPr>
            <w:rFonts w:ascii="Open Sans" w:eastAsia="Times New Roman" w:hAnsi="Open Sans" w:cs="Open Sans"/>
            <w:noProof/>
            <w:sz w:val="20"/>
            <w:szCs w:val="20"/>
          </w:rPr>
          <w:t>1</w:t>
        </w:r>
        <w:r w:rsidRPr="00AF6F6B">
          <w:rPr>
            <w:rFonts w:ascii="Open Sans" w:eastAsia="Times New Roman" w:hAnsi="Open Sans" w:cs="Open Sans"/>
            <w:sz w:val="20"/>
            <w:szCs w:val="20"/>
          </w:rPr>
          <w:fldChar w:fldCharType="end"/>
        </w:r>
        <w:r w:rsidRPr="00AF6F6B">
          <w:rPr>
            <w:rFonts w:ascii="Open Sans" w:eastAsia="Times New Roman" w:hAnsi="Open Sans" w:cs="Open Sans"/>
            <w:sz w:val="20"/>
            <w:szCs w:val="20"/>
          </w:rPr>
          <w:t xml:space="preserve"> of </w:t>
        </w:r>
        <w:r w:rsidRPr="00AF6F6B">
          <w:rPr>
            <w:rFonts w:ascii="Open Sans" w:eastAsia="Times New Roman" w:hAnsi="Open Sans" w:cs="Open Sans"/>
            <w:sz w:val="20"/>
            <w:szCs w:val="20"/>
          </w:rPr>
          <w:fldChar w:fldCharType="begin"/>
        </w:r>
        <w:r w:rsidRPr="00AF6F6B">
          <w:rPr>
            <w:rFonts w:ascii="Open Sans" w:eastAsia="Times New Roman" w:hAnsi="Open Sans" w:cs="Open Sans"/>
            <w:sz w:val="20"/>
            <w:szCs w:val="20"/>
          </w:rPr>
          <w:instrText xml:space="preserve"> NUMPAGES  </w:instrText>
        </w:r>
        <w:r w:rsidRPr="00AF6F6B">
          <w:rPr>
            <w:rFonts w:ascii="Open Sans" w:eastAsia="Times New Roman" w:hAnsi="Open Sans" w:cs="Open Sans"/>
            <w:sz w:val="20"/>
            <w:szCs w:val="20"/>
          </w:rPr>
          <w:fldChar w:fldCharType="separate"/>
        </w:r>
        <w:r w:rsidR="007D311E">
          <w:rPr>
            <w:rFonts w:ascii="Open Sans" w:eastAsia="Times New Roman" w:hAnsi="Open Sans" w:cs="Open Sans"/>
            <w:noProof/>
            <w:sz w:val="20"/>
            <w:szCs w:val="20"/>
          </w:rPr>
          <w:t>6</w:t>
        </w:r>
        <w:r w:rsidRPr="00AF6F6B">
          <w:rPr>
            <w:rFonts w:ascii="Open Sans" w:eastAsia="Times New Roman" w:hAnsi="Open Sans" w:cs="Open Sans"/>
            <w:sz w:val="20"/>
            <w:szCs w:val="20"/>
          </w:rPr>
          <w:fldChar w:fldCharType="end"/>
        </w:r>
      </w:p>
    </w:sdtContent>
  </w:sdt>
  <w:p w:rsidR="00AF6F6B" w:rsidRDefault="00AF6F6B" w:rsidP="00AF6F6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9A4338"/>
    <w:multiLevelType w:val="multilevel"/>
    <w:tmpl w:val="04162D46"/>
    <w:lvl w:ilvl="0">
      <w:start w:val="1"/>
      <w:numFmt w:val="upp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 w15:restartNumberingAfterBreak="0">
    <w:nsid w:val="5A5077D9"/>
    <w:multiLevelType w:val="multilevel"/>
    <w:tmpl w:val="2EF4CDF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ennifer Mallahan">
    <w15:presenceInfo w15:providerId="AD" w15:userId="S-1-5-21-1478355014-127360780-1969717230-229794"/>
  </w15:person>
  <w15:person w15:author="Kristi Aravena [2]">
    <w15:presenceInfo w15:providerId="None" w15:userId="Kristi Aravena"/>
  </w15:person>
  <w15:person w15:author="Kristi Aravena">
    <w15:presenceInfo w15:providerId="AD" w15:userId="S-1-5-21-1478355014-127360780-1969717230-27073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2B03"/>
    <w:rsid w:val="00107EAB"/>
    <w:rsid w:val="00136D31"/>
    <w:rsid w:val="00255BCA"/>
    <w:rsid w:val="00352299"/>
    <w:rsid w:val="006E0A23"/>
    <w:rsid w:val="007914F4"/>
    <w:rsid w:val="007D311E"/>
    <w:rsid w:val="008F7712"/>
    <w:rsid w:val="009E2281"/>
    <w:rsid w:val="009F2B03"/>
    <w:rsid w:val="009F3FF8"/>
    <w:rsid w:val="00AF6F6B"/>
    <w:rsid w:val="00BD5642"/>
    <w:rsid w:val="00C33C35"/>
    <w:rsid w:val="00CD4247"/>
    <w:rsid w:val="00E3261B"/>
    <w:rsid w:val="00ED1BCC"/>
    <w:rsid w:val="00FA1A08"/>
    <w:rsid w:val="00FE64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E2FCA5"/>
  <w15:chartTrackingRefBased/>
  <w15:docId w15:val="{6BD3627F-EA93-4C4A-BBEF-F8489D232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link w:val="Heading4Char"/>
    <w:uiPriority w:val="9"/>
    <w:qFormat/>
    <w:rsid w:val="009F2B03"/>
    <w:pPr>
      <w:spacing w:after="100" w:afterAutospacing="1" w:line="240" w:lineRule="auto"/>
      <w:outlineLvl w:val="3"/>
    </w:pPr>
    <w:rPr>
      <w:rFonts w:ascii="Encode Sans Compressed" w:eastAsia="Times New Roman" w:hAnsi="Encode Sans Compressed" w:cs="Times New Roman"/>
      <w:b/>
      <w:bCs/>
      <w:color w:val="595959"/>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9F2B03"/>
    <w:rPr>
      <w:rFonts w:ascii="Encode Sans Compressed" w:eastAsia="Times New Roman" w:hAnsi="Encode Sans Compressed" w:cs="Times New Roman"/>
      <w:b/>
      <w:bCs/>
      <w:color w:val="595959"/>
      <w:sz w:val="24"/>
      <w:szCs w:val="24"/>
    </w:rPr>
  </w:style>
  <w:style w:type="character" w:styleId="Strong">
    <w:name w:val="Strong"/>
    <w:basedOn w:val="DefaultParagraphFont"/>
    <w:uiPriority w:val="22"/>
    <w:qFormat/>
    <w:rsid w:val="009F2B03"/>
    <w:rPr>
      <w:b/>
      <w:bCs/>
    </w:rPr>
  </w:style>
  <w:style w:type="paragraph" w:styleId="NormalWeb">
    <w:name w:val="Normal (Web)"/>
    <w:basedOn w:val="Normal"/>
    <w:uiPriority w:val="99"/>
    <w:semiHidden/>
    <w:unhideWhenUsed/>
    <w:rsid w:val="009F2B03"/>
    <w:pPr>
      <w:spacing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F6F6B"/>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6F6B"/>
  </w:style>
  <w:style w:type="paragraph" w:styleId="Footer">
    <w:name w:val="footer"/>
    <w:basedOn w:val="Normal"/>
    <w:link w:val="FooterChar"/>
    <w:uiPriority w:val="99"/>
    <w:unhideWhenUsed/>
    <w:rsid w:val="00AF6F6B"/>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6F6B"/>
  </w:style>
  <w:style w:type="character" w:styleId="LineNumber">
    <w:name w:val="line number"/>
    <w:basedOn w:val="DefaultParagraphFont"/>
    <w:uiPriority w:val="99"/>
    <w:semiHidden/>
    <w:unhideWhenUsed/>
    <w:rsid w:val="00AF6F6B"/>
  </w:style>
  <w:style w:type="paragraph" w:styleId="BalloonText">
    <w:name w:val="Balloon Text"/>
    <w:basedOn w:val="Normal"/>
    <w:link w:val="BalloonTextChar"/>
    <w:uiPriority w:val="99"/>
    <w:semiHidden/>
    <w:unhideWhenUsed/>
    <w:rsid w:val="00E3261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3261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1063666">
      <w:bodyDiv w:val="1"/>
      <w:marLeft w:val="0"/>
      <w:marRight w:val="0"/>
      <w:marTop w:val="0"/>
      <w:marBottom w:val="0"/>
      <w:divBdr>
        <w:top w:val="none" w:sz="0" w:space="0" w:color="auto"/>
        <w:left w:val="none" w:sz="0" w:space="0" w:color="auto"/>
        <w:bottom w:val="none" w:sz="0" w:space="0" w:color="auto"/>
        <w:right w:val="none" w:sz="0" w:space="0" w:color="auto"/>
      </w:divBdr>
      <w:divsChild>
        <w:div w:id="1459451900">
          <w:marLeft w:val="0"/>
          <w:marRight w:val="0"/>
          <w:marTop w:val="0"/>
          <w:marBottom w:val="0"/>
          <w:divBdr>
            <w:top w:val="none" w:sz="0" w:space="0" w:color="auto"/>
            <w:left w:val="none" w:sz="0" w:space="0" w:color="auto"/>
            <w:bottom w:val="none" w:sz="0" w:space="0" w:color="auto"/>
            <w:right w:val="none" w:sz="0" w:space="0" w:color="auto"/>
          </w:divBdr>
          <w:divsChild>
            <w:div w:id="571619124">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1245266040">
      <w:bodyDiv w:val="1"/>
      <w:marLeft w:val="0"/>
      <w:marRight w:val="0"/>
      <w:marTop w:val="0"/>
      <w:marBottom w:val="0"/>
      <w:divBdr>
        <w:top w:val="none" w:sz="0" w:space="0" w:color="auto"/>
        <w:left w:val="none" w:sz="0" w:space="0" w:color="auto"/>
        <w:bottom w:val="none" w:sz="0" w:space="0" w:color="auto"/>
        <w:right w:val="none" w:sz="0" w:space="0" w:color="auto"/>
      </w:divBdr>
      <w:divsChild>
        <w:div w:id="1011840003">
          <w:marLeft w:val="0"/>
          <w:marRight w:val="0"/>
          <w:marTop w:val="0"/>
          <w:marBottom w:val="0"/>
          <w:divBdr>
            <w:top w:val="none" w:sz="0" w:space="0" w:color="auto"/>
            <w:left w:val="none" w:sz="0" w:space="0" w:color="auto"/>
            <w:bottom w:val="none" w:sz="0" w:space="0" w:color="auto"/>
            <w:right w:val="none" w:sz="0" w:space="0" w:color="auto"/>
          </w:divBdr>
          <w:divsChild>
            <w:div w:id="1377117355">
              <w:marLeft w:val="-225"/>
              <w:marRight w:val="-225"/>
              <w:marTop w:val="0"/>
              <w:marBottom w:val="0"/>
              <w:divBdr>
                <w:top w:val="none" w:sz="0" w:space="0" w:color="auto"/>
                <w:left w:val="none" w:sz="0" w:space="0" w:color="auto"/>
                <w:bottom w:val="none" w:sz="0" w:space="0" w:color="auto"/>
                <w:right w:val="none" w:sz="0" w:space="0" w:color="auto"/>
              </w:divBdr>
              <w:divsChild>
                <w:div w:id="1466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1064</TotalTime>
  <Pages>6</Pages>
  <Words>1226</Words>
  <Characters>6994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University of Washington</Company>
  <LinksUpToDate>false</LinksUpToDate>
  <CharactersWithSpaces>8204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 Aravena</dc:creator>
  <cp:keywords/>
  <dc:description/>
  <cp:lastModifiedBy>Kristi Aravena</cp:lastModifiedBy>
  <cp:revision>4</cp:revision>
  <dcterms:created xsi:type="dcterms:W3CDTF">2018-04-03T19:47:00Z</dcterms:created>
  <dcterms:modified xsi:type="dcterms:W3CDTF">2018-04-04T17:33:00Z</dcterms:modified>
</cp:coreProperties>
</file>