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73CF5" w14:textId="77777777" w:rsidR="004E7373" w:rsidRPr="004E7373" w:rsidRDefault="004E7373" w:rsidP="004E7373">
      <w:pPr>
        <w:spacing w:after="100" w:afterAutospacing="1" w:line="240" w:lineRule="auto"/>
        <w:outlineLvl w:val="3"/>
        <w:rPr>
          <w:rFonts w:ascii="Encode Sans Compressed" w:eastAsia="Times New Roman" w:hAnsi="Encode Sans Compressed" w:cs="Open Sans"/>
          <w:b/>
          <w:bCs/>
          <w:color w:val="595959"/>
          <w:sz w:val="24"/>
          <w:szCs w:val="24"/>
        </w:rPr>
      </w:pPr>
      <w:r w:rsidRPr="004E7373">
        <w:rPr>
          <w:rFonts w:ascii="Encode Sans Compressed" w:eastAsia="Times New Roman" w:hAnsi="Encode Sans Compressed" w:cs="Open Sans"/>
          <w:b/>
          <w:bCs/>
          <w:color w:val="595959"/>
          <w:sz w:val="24"/>
          <w:szCs w:val="24"/>
        </w:rPr>
        <w:t>Article 5 – Childcare</w:t>
      </w:r>
      <w:bookmarkStart w:id="0" w:name="_GoBack"/>
      <w:bookmarkEnd w:id="0"/>
    </w:p>
    <w:p w14:paraId="15FA555A" w14:textId="77777777" w:rsidR="004E7373" w:rsidRPr="004E7373" w:rsidRDefault="004E7373" w:rsidP="004E7373">
      <w:pPr>
        <w:spacing w:after="100" w:afterAutospacing="1" w:line="240" w:lineRule="auto"/>
        <w:rPr>
          <w:rFonts w:ascii="Open Sans" w:eastAsia="Times New Roman" w:hAnsi="Open Sans" w:cs="Open Sans"/>
          <w:color w:val="3D3D3D"/>
          <w:sz w:val="24"/>
          <w:szCs w:val="24"/>
        </w:rPr>
      </w:pPr>
      <w:r w:rsidRPr="004E7373">
        <w:rPr>
          <w:rFonts w:ascii="Open Sans" w:eastAsia="Times New Roman" w:hAnsi="Open Sans" w:cs="Open Sans"/>
          <w:b/>
          <w:bCs/>
          <w:color w:val="3D3D3D"/>
          <w:sz w:val="24"/>
          <w:szCs w:val="24"/>
        </w:rPr>
        <w:t>Section 1.</w:t>
      </w:r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 xml:space="preserve"> ASEs will continue to be eligible to apply for the Childcare Assistance Program, which provides eligible student parents with direct financial assistance to cover basic childcare costs.</w:t>
      </w:r>
    </w:p>
    <w:p w14:paraId="3FA92913" w14:textId="77777777" w:rsidR="004E7373" w:rsidRPr="004E7373" w:rsidDel="00DE08B2" w:rsidRDefault="004E7373" w:rsidP="004E7373">
      <w:pPr>
        <w:spacing w:after="100" w:afterAutospacing="1" w:line="240" w:lineRule="auto"/>
        <w:rPr>
          <w:del w:id="1" w:author="Kristi Aravena" w:date="2018-03-07T11:34:00Z"/>
          <w:rFonts w:ascii="Open Sans" w:eastAsia="Times New Roman" w:hAnsi="Open Sans" w:cs="Open Sans"/>
          <w:color w:val="3D3D3D"/>
          <w:sz w:val="24"/>
          <w:szCs w:val="24"/>
        </w:rPr>
      </w:pPr>
      <w:r w:rsidRPr="004E7373">
        <w:rPr>
          <w:rFonts w:ascii="Open Sans" w:eastAsia="Times New Roman" w:hAnsi="Open Sans" w:cs="Open Sans"/>
          <w:b/>
          <w:bCs/>
          <w:color w:val="3D3D3D"/>
          <w:sz w:val="24"/>
          <w:szCs w:val="24"/>
        </w:rPr>
        <w:t>Section 2.</w:t>
      </w:r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 xml:space="preserve"> If the University has an active contract for Sick Child Care Services, qualifying ASEs shall be eligible to participate. </w:t>
      </w:r>
      <w:del w:id="2" w:author="Kristi Aravena" w:date="2018-03-07T11:34:00Z">
        <w:r w:rsidRPr="004E7373" w:rsidDel="00DE08B2">
          <w:rPr>
            <w:rFonts w:ascii="Open Sans" w:eastAsia="Times New Roman" w:hAnsi="Open Sans" w:cs="Open Sans"/>
            <w:color w:val="3D3D3D"/>
            <w:sz w:val="24"/>
            <w:szCs w:val="24"/>
          </w:rPr>
          <w:delText>The University shall underwrite the entire daily fee. ASEs shall pay only a one-time registration fee of up to $5 for each child.</w:delText>
        </w:r>
      </w:del>
    </w:p>
    <w:p w14:paraId="57998D66" w14:textId="77777777" w:rsidR="004E7373" w:rsidRPr="004E7373" w:rsidRDefault="004E7373" w:rsidP="004E7373">
      <w:pPr>
        <w:spacing w:after="100" w:afterAutospacing="1" w:line="240" w:lineRule="auto"/>
        <w:rPr>
          <w:rFonts w:ascii="Open Sans" w:eastAsia="Times New Roman" w:hAnsi="Open Sans" w:cs="Open Sans"/>
          <w:color w:val="3D3D3D"/>
          <w:sz w:val="24"/>
          <w:szCs w:val="24"/>
        </w:rPr>
      </w:pPr>
      <w:r w:rsidRPr="004E7373">
        <w:rPr>
          <w:rFonts w:ascii="Open Sans" w:eastAsia="Times New Roman" w:hAnsi="Open Sans" w:cs="Open Sans"/>
          <w:b/>
          <w:bCs/>
          <w:color w:val="3D3D3D"/>
          <w:sz w:val="24"/>
          <w:szCs w:val="24"/>
        </w:rPr>
        <w:t>Section 3.</w:t>
      </w:r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 xml:space="preserve"> An ASE representative</w:t>
      </w:r>
      <w:ins w:id="3" w:author="Kristi Aravena" w:date="2018-02-21T13:46:00Z">
        <w:r w:rsidR="00257D57">
          <w:rPr>
            <w:rFonts w:ascii="Open Sans" w:eastAsia="Times New Roman" w:hAnsi="Open Sans" w:cs="Open Sans"/>
            <w:color w:val="3D3D3D"/>
            <w:sz w:val="24"/>
            <w:szCs w:val="24"/>
          </w:rPr>
          <w:t>, with preference given to student parents,</w:t>
        </w:r>
      </w:ins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 xml:space="preserve"> will be appointed annually to the </w:t>
      </w:r>
      <w:del w:id="4" w:author="Kristi Aravena" w:date="2018-03-07T11:33:00Z">
        <w:r w:rsidRPr="004E7373" w:rsidDel="00DE08B2">
          <w:rPr>
            <w:rFonts w:ascii="Open Sans" w:eastAsia="Times New Roman" w:hAnsi="Open Sans" w:cs="Open Sans"/>
            <w:color w:val="3D3D3D"/>
            <w:sz w:val="24"/>
            <w:szCs w:val="24"/>
          </w:rPr>
          <w:delText>Advisory Committee on Work/Life Issues</w:delText>
        </w:r>
      </w:del>
      <w:ins w:id="5" w:author="Kristi Aravena" w:date="2018-03-07T11:33:00Z">
        <w:r w:rsidR="00DE08B2">
          <w:rPr>
            <w:rFonts w:ascii="Open Sans" w:eastAsia="Times New Roman" w:hAnsi="Open Sans" w:cs="Open Sans"/>
            <w:color w:val="3D3D3D"/>
            <w:sz w:val="24"/>
            <w:szCs w:val="24"/>
          </w:rPr>
          <w:t>Childcare Advisory Committee</w:t>
        </w:r>
      </w:ins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 xml:space="preserve"> to further the goal of improving access to affordable on-site childcare for ASEs and to address equity in eligibility for the Childcare Assistance Program.</w:t>
      </w:r>
    </w:p>
    <w:p w14:paraId="38D2778B" w14:textId="77777777" w:rsidR="004E7373" w:rsidRPr="004E7373" w:rsidRDefault="004E7373" w:rsidP="004E7373">
      <w:pPr>
        <w:spacing w:after="100" w:afterAutospacing="1" w:line="240" w:lineRule="auto"/>
        <w:rPr>
          <w:rFonts w:ascii="Open Sans" w:eastAsia="Times New Roman" w:hAnsi="Open Sans" w:cs="Open Sans"/>
          <w:color w:val="3D3D3D"/>
          <w:sz w:val="24"/>
          <w:szCs w:val="24"/>
        </w:rPr>
      </w:pPr>
      <w:r w:rsidRPr="004E7373">
        <w:rPr>
          <w:rFonts w:ascii="Open Sans" w:eastAsia="Times New Roman" w:hAnsi="Open Sans" w:cs="Open Sans"/>
          <w:b/>
          <w:bCs/>
          <w:color w:val="3D3D3D"/>
          <w:sz w:val="24"/>
          <w:szCs w:val="24"/>
        </w:rPr>
        <w:t>Section 4.</w:t>
      </w:r>
    </w:p>
    <w:p w14:paraId="7D40E223" w14:textId="4C7E0682" w:rsidR="004E7373" w:rsidRPr="004E7373" w:rsidRDefault="004E7373" w:rsidP="004E737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Open Sans" w:eastAsia="Times New Roman" w:hAnsi="Open Sans" w:cs="Open Sans"/>
          <w:color w:val="3D3D3D"/>
          <w:sz w:val="24"/>
          <w:szCs w:val="24"/>
        </w:rPr>
      </w:pPr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>Beginning July 1, 2015 all eligible ASEs shall receive up to $</w:t>
      </w:r>
      <w:del w:id="6" w:author="Kristi Aravena" w:date="2018-04-17T07:54:00Z">
        <w:r w:rsidRPr="004E7373" w:rsidDel="008036FF">
          <w:rPr>
            <w:rFonts w:ascii="Open Sans" w:eastAsia="Times New Roman" w:hAnsi="Open Sans" w:cs="Open Sans"/>
            <w:color w:val="3D3D3D"/>
            <w:sz w:val="24"/>
            <w:szCs w:val="24"/>
          </w:rPr>
          <w:delText xml:space="preserve">900 </w:delText>
        </w:r>
      </w:del>
      <w:ins w:id="7" w:author="Kristi Aravena" w:date="2018-04-17T07:54:00Z">
        <w:r w:rsidR="008036FF">
          <w:rPr>
            <w:rFonts w:ascii="Open Sans" w:eastAsia="Times New Roman" w:hAnsi="Open Sans" w:cs="Open Sans"/>
            <w:color w:val="3D3D3D"/>
            <w:sz w:val="24"/>
            <w:szCs w:val="24"/>
          </w:rPr>
          <w:t>1250</w:t>
        </w:r>
        <w:r w:rsidR="008036FF" w:rsidRPr="004E7373">
          <w:rPr>
            <w:rFonts w:ascii="Open Sans" w:eastAsia="Times New Roman" w:hAnsi="Open Sans" w:cs="Open Sans"/>
            <w:color w:val="3D3D3D"/>
            <w:sz w:val="24"/>
            <w:szCs w:val="24"/>
          </w:rPr>
          <w:t xml:space="preserve"> </w:t>
        </w:r>
      </w:ins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>per quarter for childcare expenses incurred during the ASE’s appointment period. The University agrees to commit no more than $45,000 per year for the purpose of ASE childcare expenses.</w:t>
      </w:r>
    </w:p>
    <w:p w14:paraId="3D306654" w14:textId="77777777" w:rsidR="004E7373" w:rsidRPr="004E7373" w:rsidRDefault="004E7373" w:rsidP="004E737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Open Sans" w:eastAsia="Times New Roman" w:hAnsi="Open Sans" w:cs="Open Sans"/>
          <w:color w:val="3D3D3D"/>
          <w:sz w:val="24"/>
          <w:szCs w:val="24"/>
        </w:rPr>
      </w:pPr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>An ASE is considered eligible if they have one or more dependents and have not received an award from the UW Child Care Assistance Program.</w:t>
      </w:r>
    </w:p>
    <w:p w14:paraId="04D28A0C" w14:textId="77777777" w:rsidR="004E7373" w:rsidRPr="004E7373" w:rsidRDefault="004E7373" w:rsidP="004E7373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Open Sans" w:eastAsia="Times New Roman" w:hAnsi="Open Sans" w:cs="Open Sans"/>
          <w:color w:val="3D3D3D"/>
          <w:sz w:val="24"/>
          <w:szCs w:val="24"/>
        </w:rPr>
      </w:pPr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>The parties shall maintain the currently agreed-upon system for application, decision and notification of awards, and any changes shall be agreed to by both parties.</w:t>
      </w:r>
    </w:p>
    <w:p w14:paraId="1C06A68F" w14:textId="77777777" w:rsidR="004E7373" w:rsidRPr="004E7373" w:rsidRDefault="004E7373" w:rsidP="004E7373">
      <w:pPr>
        <w:spacing w:after="100" w:afterAutospacing="1" w:line="240" w:lineRule="auto"/>
        <w:rPr>
          <w:rFonts w:ascii="Open Sans" w:eastAsia="Times New Roman" w:hAnsi="Open Sans" w:cs="Open Sans"/>
          <w:color w:val="3D3D3D"/>
          <w:sz w:val="24"/>
          <w:szCs w:val="24"/>
        </w:rPr>
      </w:pPr>
      <w:r w:rsidRPr="004E7373">
        <w:rPr>
          <w:rFonts w:ascii="Open Sans" w:eastAsia="Times New Roman" w:hAnsi="Open Sans" w:cs="Open Sans"/>
          <w:b/>
          <w:bCs/>
          <w:color w:val="3D3D3D"/>
          <w:sz w:val="24"/>
          <w:szCs w:val="24"/>
        </w:rPr>
        <w:t>Section 5.</w:t>
      </w:r>
      <w:r w:rsidRPr="004E7373">
        <w:rPr>
          <w:rFonts w:ascii="Open Sans" w:eastAsia="Times New Roman" w:hAnsi="Open Sans" w:cs="Open Sans"/>
          <w:color w:val="3D3D3D"/>
          <w:sz w:val="24"/>
          <w:szCs w:val="24"/>
        </w:rPr>
        <w:t xml:space="preserve"> At the request of either party, the Union and the University will continue to meet and discuss, through the Union-Management Committee or through other means, childcare-related improvements for ASE parents.</w:t>
      </w:r>
    </w:p>
    <w:p w14:paraId="46307844" w14:textId="77777777" w:rsidR="004628AD" w:rsidRDefault="009D560B"/>
    <w:sectPr w:rsidR="004628A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CB4FF" w14:textId="77777777" w:rsidR="00757348" w:rsidRDefault="00757348" w:rsidP="00757348">
      <w:pPr>
        <w:spacing w:after="0" w:line="240" w:lineRule="auto"/>
      </w:pPr>
      <w:r>
        <w:separator/>
      </w:r>
    </w:p>
  </w:endnote>
  <w:endnote w:type="continuationSeparator" w:id="0">
    <w:p w14:paraId="6BB4308A" w14:textId="77777777" w:rsidR="00757348" w:rsidRDefault="00757348" w:rsidP="00757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00"/>
    <w:family w:val="auto"/>
    <w:pitch w:val="variable"/>
    <w:sig w:usb0="A00000FF" w:usb1="5000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FFFE0" w14:textId="77777777" w:rsidR="00757348" w:rsidRDefault="00757348" w:rsidP="00757348">
      <w:pPr>
        <w:spacing w:after="0" w:line="240" w:lineRule="auto"/>
      </w:pPr>
      <w:r>
        <w:separator/>
      </w:r>
    </w:p>
  </w:footnote>
  <w:footnote w:type="continuationSeparator" w:id="0">
    <w:p w14:paraId="5305A946" w14:textId="77777777" w:rsidR="00757348" w:rsidRDefault="00757348" w:rsidP="00757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56725" w14:textId="77777777" w:rsidR="00757348" w:rsidRDefault="00757348" w:rsidP="00757348">
    <w:pPr>
      <w:tabs>
        <w:tab w:val="center" w:pos="4680"/>
        <w:tab w:val="right" w:pos="9360"/>
      </w:tabs>
      <w:spacing w:after="0" w:line="240" w:lineRule="auto"/>
      <w:jc w:val="right"/>
      <w:rPr>
        <w:rFonts w:ascii="Open Sans" w:eastAsia="Times New Roman" w:hAnsi="Open Sans" w:cs="Open Sans"/>
        <w:sz w:val="20"/>
        <w:szCs w:val="20"/>
      </w:rPr>
    </w:pPr>
    <w:r>
      <w:rPr>
        <w:rFonts w:ascii="Open Sans" w:eastAsia="Times New Roman" w:hAnsi="Open Sans" w:cs="Open Sans"/>
        <w:sz w:val="20"/>
        <w:szCs w:val="20"/>
      </w:rPr>
      <w:t>2018-2021 UW-UAW CBA</w:t>
    </w:r>
  </w:p>
  <w:p w14:paraId="3352DA9F" w14:textId="38D65259" w:rsidR="00757348" w:rsidRDefault="00757348" w:rsidP="00757348">
    <w:pPr>
      <w:tabs>
        <w:tab w:val="center" w:pos="4680"/>
        <w:tab w:val="right" w:pos="9360"/>
      </w:tabs>
      <w:spacing w:after="0" w:line="240" w:lineRule="auto"/>
      <w:jc w:val="right"/>
      <w:rPr>
        <w:rFonts w:ascii="Open Sans" w:eastAsia="Times New Roman" w:hAnsi="Open Sans" w:cs="Open Sans"/>
        <w:sz w:val="20"/>
        <w:szCs w:val="20"/>
      </w:rPr>
    </w:pPr>
    <w:r>
      <w:rPr>
        <w:rFonts w:ascii="Open Sans" w:eastAsia="Times New Roman" w:hAnsi="Open Sans" w:cs="Open Sans"/>
        <w:sz w:val="20"/>
        <w:szCs w:val="20"/>
      </w:rPr>
      <w:t xml:space="preserve">Employer </w:t>
    </w:r>
    <w:r w:rsidR="009D560B">
      <w:rPr>
        <w:rFonts w:ascii="Open Sans" w:eastAsia="Times New Roman" w:hAnsi="Open Sans" w:cs="Open Sans"/>
        <w:sz w:val="20"/>
        <w:szCs w:val="20"/>
      </w:rPr>
      <w:t>Counter</w:t>
    </w:r>
    <w:r w:rsidR="009D560B">
      <w:rPr>
        <w:rFonts w:ascii="Open Sans" w:eastAsia="Times New Roman" w:hAnsi="Open Sans" w:cs="Open Sans"/>
        <w:sz w:val="20"/>
        <w:szCs w:val="20"/>
      </w:rPr>
      <w:t xml:space="preserve"> </w:t>
    </w:r>
    <w:r>
      <w:rPr>
        <w:rFonts w:ascii="Open Sans" w:eastAsia="Times New Roman" w:hAnsi="Open Sans" w:cs="Open Sans"/>
        <w:sz w:val="20"/>
        <w:szCs w:val="20"/>
      </w:rPr>
      <w:t>Proposal</w:t>
    </w:r>
  </w:p>
  <w:p w14:paraId="0C99D9FC" w14:textId="5CAE1F76" w:rsidR="00757348" w:rsidRDefault="009D560B" w:rsidP="00757348">
    <w:pPr>
      <w:tabs>
        <w:tab w:val="center" w:pos="4680"/>
        <w:tab w:val="right" w:pos="9360"/>
      </w:tabs>
      <w:spacing w:after="0" w:line="240" w:lineRule="auto"/>
      <w:jc w:val="right"/>
      <w:rPr>
        <w:rFonts w:ascii="Open Sans" w:eastAsia="Times New Roman" w:hAnsi="Open Sans" w:cs="Open Sans"/>
        <w:sz w:val="20"/>
        <w:szCs w:val="20"/>
      </w:rPr>
    </w:pPr>
    <w:r>
      <w:rPr>
        <w:rFonts w:ascii="Open Sans" w:eastAsia="Times New Roman" w:hAnsi="Open Sans" w:cs="Open Sans"/>
        <w:sz w:val="20"/>
        <w:szCs w:val="20"/>
      </w:rPr>
      <w:t>April 17</w:t>
    </w:r>
    <w:r w:rsidR="00757348">
      <w:rPr>
        <w:rFonts w:ascii="Open Sans" w:eastAsia="Times New Roman" w:hAnsi="Open Sans" w:cs="Open Sans"/>
        <w:sz w:val="20"/>
        <w:szCs w:val="20"/>
      </w:rPr>
      <w:t>, 2018</w:t>
    </w:r>
  </w:p>
  <w:sdt>
    <w:sdtPr>
      <w:rPr>
        <w:rFonts w:ascii="Open Sans" w:eastAsia="Times New Roman" w:hAnsi="Open Sans" w:cs="Open Sans"/>
        <w:sz w:val="20"/>
        <w:szCs w:val="20"/>
      </w:rPr>
      <w:id w:val="250395305"/>
      <w:docPartObj>
        <w:docPartGallery w:val="Page Numbers (Top of Page)"/>
        <w:docPartUnique/>
      </w:docPartObj>
    </w:sdtPr>
    <w:sdtEndPr/>
    <w:sdtContent>
      <w:p w14:paraId="054C5252" w14:textId="3730C906" w:rsidR="00757348" w:rsidRDefault="00757348" w:rsidP="00757348">
        <w:pPr>
          <w:pStyle w:val="Header"/>
          <w:jc w:val="right"/>
          <w:rPr>
            <w:rFonts w:ascii="Open Sans" w:eastAsia="Times New Roman" w:hAnsi="Open Sans" w:cs="Open Sans"/>
            <w:sz w:val="20"/>
            <w:szCs w:val="20"/>
          </w:rPr>
        </w:pPr>
        <w:r>
          <w:rPr>
            <w:rFonts w:ascii="Open Sans" w:eastAsia="Times New Roman" w:hAnsi="Open Sans" w:cs="Open Sans"/>
            <w:sz w:val="20"/>
            <w:szCs w:val="20"/>
          </w:rPr>
          <w:t xml:space="preserve">Page </w:t>
        </w:r>
        <w:r>
          <w:rPr>
            <w:rFonts w:ascii="Open Sans" w:eastAsia="Times New Roman" w:hAnsi="Open Sans" w:cs="Open Sans"/>
            <w:sz w:val="20"/>
            <w:szCs w:val="20"/>
          </w:rPr>
          <w:fldChar w:fldCharType="begin"/>
        </w:r>
        <w:r>
          <w:rPr>
            <w:rFonts w:ascii="Open Sans" w:eastAsia="Times New Roman" w:hAnsi="Open Sans" w:cs="Open Sans"/>
            <w:sz w:val="20"/>
            <w:szCs w:val="20"/>
          </w:rPr>
          <w:instrText xml:space="preserve"> PAGE </w:instrText>
        </w:r>
        <w:r>
          <w:rPr>
            <w:rFonts w:ascii="Open Sans" w:eastAsia="Times New Roman" w:hAnsi="Open Sans" w:cs="Open Sans"/>
            <w:sz w:val="20"/>
            <w:szCs w:val="20"/>
          </w:rPr>
          <w:fldChar w:fldCharType="separate"/>
        </w:r>
        <w:r w:rsidR="009D560B">
          <w:rPr>
            <w:rFonts w:ascii="Open Sans" w:eastAsia="Times New Roman" w:hAnsi="Open Sans" w:cs="Open Sans"/>
            <w:noProof/>
            <w:sz w:val="20"/>
            <w:szCs w:val="20"/>
          </w:rPr>
          <w:t>1</w:t>
        </w:r>
        <w:r>
          <w:rPr>
            <w:rFonts w:ascii="Open Sans" w:eastAsia="Times New Roman" w:hAnsi="Open Sans" w:cs="Open Sans"/>
            <w:sz w:val="20"/>
            <w:szCs w:val="20"/>
          </w:rPr>
          <w:fldChar w:fldCharType="end"/>
        </w:r>
        <w:r>
          <w:rPr>
            <w:rFonts w:ascii="Open Sans" w:eastAsia="Times New Roman" w:hAnsi="Open Sans" w:cs="Open Sans"/>
            <w:sz w:val="20"/>
            <w:szCs w:val="20"/>
          </w:rPr>
          <w:t xml:space="preserve"> of </w:t>
        </w:r>
        <w:r>
          <w:rPr>
            <w:rFonts w:ascii="Open Sans" w:eastAsia="Times New Roman" w:hAnsi="Open Sans" w:cs="Open Sans"/>
            <w:sz w:val="20"/>
            <w:szCs w:val="20"/>
          </w:rPr>
          <w:fldChar w:fldCharType="begin"/>
        </w:r>
        <w:r>
          <w:rPr>
            <w:rFonts w:ascii="Open Sans" w:eastAsia="Times New Roman" w:hAnsi="Open Sans" w:cs="Open Sans"/>
            <w:sz w:val="20"/>
            <w:szCs w:val="20"/>
          </w:rPr>
          <w:instrText xml:space="preserve"> NUMPAGES  </w:instrText>
        </w:r>
        <w:r>
          <w:rPr>
            <w:rFonts w:ascii="Open Sans" w:eastAsia="Times New Roman" w:hAnsi="Open Sans" w:cs="Open Sans"/>
            <w:sz w:val="20"/>
            <w:szCs w:val="20"/>
          </w:rPr>
          <w:fldChar w:fldCharType="separate"/>
        </w:r>
        <w:r w:rsidR="009D560B">
          <w:rPr>
            <w:rFonts w:ascii="Open Sans" w:eastAsia="Times New Roman" w:hAnsi="Open Sans" w:cs="Open Sans"/>
            <w:noProof/>
            <w:sz w:val="20"/>
            <w:szCs w:val="20"/>
          </w:rPr>
          <w:t>1</w:t>
        </w:r>
        <w:r>
          <w:rPr>
            <w:rFonts w:ascii="Open Sans" w:eastAsia="Times New Roman" w:hAnsi="Open Sans" w:cs="Open Sans"/>
            <w:sz w:val="20"/>
            <w:szCs w:val="20"/>
          </w:rPr>
          <w:fldChar w:fldCharType="end"/>
        </w:r>
      </w:p>
    </w:sdtContent>
  </w:sdt>
  <w:p w14:paraId="5BFEC8FD" w14:textId="77777777" w:rsidR="00757348" w:rsidRDefault="007573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152C6"/>
    <w:multiLevelType w:val="multilevel"/>
    <w:tmpl w:val="77EC31B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i Aravena">
    <w15:presenceInfo w15:providerId="AD" w15:userId="S-1-5-21-1478355014-127360780-1969717230-2707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373"/>
    <w:rsid w:val="00136D31"/>
    <w:rsid w:val="00255BCA"/>
    <w:rsid w:val="00257D57"/>
    <w:rsid w:val="003E6A16"/>
    <w:rsid w:val="004E7373"/>
    <w:rsid w:val="00757348"/>
    <w:rsid w:val="008036FF"/>
    <w:rsid w:val="009D560B"/>
    <w:rsid w:val="00BD7B26"/>
    <w:rsid w:val="00DE0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4B2B3"/>
  <w15:chartTrackingRefBased/>
  <w15:docId w15:val="{A8918425-DF5C-46B2-B3E6-89073A989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E7373"/>
    <w:pPr>
      <w:spacing w:after="100" w:afterAutospacing="1" w:line="240" w:lineRule="auto"/>
      <w:outlineLvl w:val="3"/>
    </w:pPr>
    <w:rPr>
      <w:rFonts w:ascii="Encode Sans Compressed" w:eastAsia="Times New Roman" w:hAnsi="Encode Sans Compressed" w:cs="Times New Roman"/>
      <w:b/>
      <w:bCs/>
      <w:color w:val="595959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E7373"/>
    <w:rPr>
      <w:rFonts w:ascii="Encode Sans Compressed" w:eastAsia="Times New Roman" w:hAnsi="Encode Sans Compressed" w:cs="Times New Roman"/>
      <w:b/>
      <w:bCs/>
      <w:color w:val="595959"/>
      <w:sz w:val="24"/>
      <w:szCs w:val="24"/>
    </w:rPr>
  </w:style>
  <w:style w:type="character" w:styleId="Strong">
    <w:name w:val="Strong"/>
    <w:basedOn w:val="DefaultParagraphFont"/>
    <w:uiPriority w:val="22"/>
    <w:qFormat/>
    <w:rsid w:val="004E737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E7373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7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7348"/>
  </w:style>
  <w:style w:type="paragraph" w:styleId="Footer">
    <w:name w:val="footer"/>
    <w:basedOn w:val="Normal"/>
    <w:link w:val="FooterChar"/>
    <w:uiPriority w:val="99"/>
    <w:unhideWhenUsed/>
    <w:rsid w:val="00757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7348"/>
  </w:style>
  <w:style w:type="character" w:styleId="CommentReference">
    <w:name w:val="annotation reference"/>
    <w:basedOn w:val="DefaultParagraphFont"/>
    <w:uiPriority w:val="99"/>
    <w:semiHidden/>
    <w:unhideWhenUsed/>
    <w:rsid w:val="00DE08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8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08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8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8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0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0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6353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3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Washington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Aravena</dc:creator>
  <cp:keywords/>
  <dc:description/>
  <cp:lastModifiedBy>Kristi Aravena</cp:lastModifiedBy>
  <cp:revision>3</cp:revision>
  <cp:lastPrinted>2018-04-17T23:18:00Z</cp:lastPrinted>
  <dcterms:created xsi:type="dcterms:W3CDTF">2018-04-17T15:04:00Z</dcterms:created>
  <dcterms:modified xsi:type="dcterms:W3CDTF">2018-04-17T23:18:00Z</dcterms:modified>
</cp:coreProperties>
</file>