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97D" w:rsidRPr="00D5697D" w:rsidRDefault="00D5697D" w:rsidP="00D5697D">
      <w:pPr>
        <w:spacing w:after="100" w:afterAutospacing="1" w:line="240" w:lineRule="auto"/>
        <w:outlineLvl w:val="3"/>
        <w:rPr>
          <w:rFonts w:ascii="Encode Sans Compressed" w:eastAsia="Times New Roman" w:hAnsi="Encode Sans Compressed" w:cs="Open Sans"/>
          <w:b/>
          <w:bCs/>
          <w:color w:val="595959"/>
          <w:sz w:val="24"/>
          <w:szCs w:val="24"/>
        </w:rPr>
      </w:pPr>
      <w:r w:rsidRPr="00D5697D">
        <w:rPr>
          <w:rFonts w:ascii="Encode Sans Compressed" w:eastAsia="Times New Roman" w:hAnsi="Encode Sans Compressed" w:cs="Open Sans"/>
          <w:b/>
          <w:bCs/>
          <w:color w:val="595959"/>
          <w:sz w:val="24"/>
          <w:szCs w:val="24"/>
        </w:rPr>
        <w:t>Article 32 – Wages</w:t>
      </w:r>
      <w:bookmarkStart w:id="0" w:name="_GoBack"/>
      <w:bookmarkEnd w:id="0"/>
    </w:p>
    <w:p w:rsidR="00D5697D" w:rsidRPr="00D5697D" w:rsidRDefault="00D5697D" w:rsidP="00D5697D">
      <w:pPr>
        <w:spacing w:after="100" w:afterAutospacing="1" w:line="240" w:lineRule="auto"/>
        <w:rPr>
          <w:rFonts w:ascii="Open Sans" w:eastAsia="Times New Roman" w:hAnsi="Open Sans" w:cs="Open Sans"/>
          <w:color w:val="3D3D3D"/>
          <w:sz w:val="24"/>
          <w:szCs w:val="24"/>
        </w:rPr>
      </w:pPr>
      <w:r w:rsidRPr="00D5697D">
        <w:rPr>
          <w:rFonts w:ascii="Open Sans" w:eastAsia="Times New Roman" w:hAnsi="Open Sans" w:cs="Open Sans"/>
          <w:b/>
          <w:bCs/>
          <w:color w:val="3D3D3D"/>
          <w:sz w:val="24"/>
          <w:szCs w:val="24"/>
        </w:rPr>
        <w:t>Section 1.</w:t>
      </w:r>
      <w:r w:rsidRPr="00D5697D">
        <w:rPr>
          <w:rFonts w:ascii="Open Sans" w:eastAsia="Times New Roman" w:hAnsi="Open Sans" w:cs="Open Sans"/>
          <w:color w:val="3D3D3D"/>
          <w:sz w:val="24"/>
          <w:szCs w:val="24"/>
        </w:rPr>
        <w:t xml:space="preserve"> </w:t>
      </w:r>
      <w:del w:id="1" w:author="Kristi Aravena" w:date="2018-04-12T08:22:00Z">
        <w:r w:rsidRPr="00D5697D" w:rsidDel="00CD47CA">
          <w:rPr>
            <w:rFonts w:ascii="Open Sans" w:eastAsia="Times New Roman" w:hAnsi="Open Sans" w:cs="Open Sans"/>
            <w:color w:val="3D3D3D"/>
            <w:sz w:val="24"/>
            <w:szCs w:val="24"/>
          </w:rPr>
          <w:delText>The parties agree that overall ASE compensation at UW should remain competitive with the Global Challenge States (GCS).</w:delText>
        </w:r>
        <w:r w:rsidRPr="00D5697D" w:rsidDel="00CD47CA">
          <w:rPr>
            <w:rFonts w:ascii="Open Sans" w:eastAsia="Times New Roman" w:hAnsi="Open Sans" w:cs="Open Sans"/>
            <w:color w:val="3D3D3D"/>
            <w:sz w:val="18"/>
            <w:szCs w:val="18"/>
            <w:vertAlign w:val="superscript"/>
          </w:rPr>
          <w:delText>[1]</w:delText>
        </w:r>
        <w:r w:rsidRPr="00D5697D" w:rsidDel="00CD47CA">
          <w:rPr>
            <w:rFonts w:ascii="Open Sans" w:eastAsia="Times New Roman" w:hAnsi="Open Sans" w:cs="Open Sans"/>
            <w:color w:val="3D3D3D"/>
            <w:sz w:val="24"/>
            <w:szCs w:val="24"/>
          </w:rPr>
          <w:delText xml:space="preserve"> </w:delText>
        </w:r>
      </w:del>
      <w:r w:rsidRPr="00D5697D">
        <w:rPr>
          <w:rFonts w:ascii="Open Sans" w:eastAsia="Times New Roman" w:hAnsi="Open Sans" w:cs="Open Sans"/>
          <w:color w:val="3D3D3D"/>
          <w:sz w:val="24"/>
          <w:szCs w:val="24"/>
        </w:rPr>
        <w:t>The University shall increase compensation for ASEs over the life of the agreement as follows:</w:t>
      </w:r>
    </w:p>
    <w:p w:rsidR="00D5697D" w:rsidRPr="00D5697D" w:rsidDel="00CD47CA" w:rsidRDefault="00D5697D" w:rsidP="00D5697D">
      <w:pPr>
        <w:numPr>
          <w:ilvl w:val="0"/>
          <w:numId w:val="1"/>
        </w:numPr>
        <w:spacing w:before="100" w:beforeAutospacing="1" w:after="100" w:afterAutospacing="1" w:line="240" w:lineRule="auto"/>
        <w:ind w:left="495"/>
        <w:rPr>
          <w:del w:id="2" w:author="Kristi Aravena" w:date="2018-04-12T08:23:00Z"/>
          <w:rFonts w:ascii="Open Sans" w:eastAsia="Times New Roman" w:hAnsi="Open Sans" w:cs="Open Sans"/>
          <w:color w:val="3D3D3D"/>
          <w:sz w:val="24"/>
          <w:szCs w:val="24"/>
        </w:rPr>
      </w:pPr>
      <w:del w:id="3" w:author="Kristi Aravena" w:date="2018-04-12T08:23:00Z">
        <w:r w:rsidRPr="00D5697D" w:rsidDel="00CD47CA">
          <w:rPr>
            <w:rFonts w:ascii="Open Sans" w:eastAsia="Times New Roman" w:hAnsi="Open Sans" w:cs="Open Sans"/>
            <w:color w:val="3D3D3D"/>
            <w:sz w:val="24"/>
            <w:szCs w:val="24"/>
          </w:rPr>
          <w:delText xml:space="preserve">The parties will select a mutually agreed-upon third party to assemble data about gross base wages for ASEs at peer institutions in the GCS. </w:delText>
        </w:r>
      </w:del>
    </w:p>
    <w:p w:rsidR="00D5697D" w:rsidRPr="00D5697D" w:rsidDel="00CD47CA" w:rsidRDefault="00D5697D" w:rsidP="00D5697D">
      <w:pPr>
        <w:numPr>
          <w:ilvl w:val="1"/>
          <w:numId w:val="1"/>
        </w:numPr>
        <w:spacing w:before="100" w:beforeAutospacing="1" w:after="100" w:afterAutospacing="1" w:line="240" w:lineRule="auto"/>
        <w:ind w:left="1215"/>
        <w:rPr>
          <w:del w:id="4" w:author="Kristi Aravena" w:date="2018-04-12T08:23:00Z"/>
          <w:rFonts w:ascii="Open Sans" w:eastAsia="Times New Roman" w:hAnsi="Open Sans" w:cs="Open Sans"/>
          <w:color w:val="3D3D3D"/>
          <w:sz w:val="24"/>
          <w:szCs w:val="24"/>
        </w:rPr>
      </w:pPr>
      <w:del w:id="5" w:author="Kristi Aravena" w:date="2018-04-12T08:23:00Z">
        <w:r w:rsidRPr="00D5697D" w:rsidDel="00CD47CA">
          <w:rPr>
            <w:rFonts w:ascii="Open Sans" w:eastAsia="Times New Roman" w:hAnsi="Open Sans" w:cs="Open Sans"/>
            <w:color w:val="3D3D3D"/>
            <w:sz w:val="24"/>
            <w:szCs w:val="24"/>
          </w:rPr>
          <w:delText>This data will be used to calculate the gap between UW and the median of the GCS. Both parties will add input and commentary to the data collection process.</w:delText>
        </w:r>
      </w:del>
    </w:p>
    <w:p w:rsidR="00D5697D" w:rsidRPr="00D5697D" w:rsidDel="00CD47CA" w:rsidRDefault="00D5697D" w:rsidP="00D5697D">
      <w:pPr>
        <w:numPr>
          <w:ilvl w:val="1"/>
          <w:numId w:val="1"/>
        </w:numPr>
        <w:spacing w:before="100" w:beforeAutospacing="1" w:after="100" w:afterAutospacing="1" w:line="240" w:lineRule="auto"/>
        <w:ind w:left="1215"/>
        <w:rPr>
          <w:del w:id="6" w:author="Kristi Aravena" w:date="2018-04-12T08:23:00Z"/>
          <w:rFonts w:ascii="Open Sans" w:eastAsia="Times New Roman" w:hAnsi="Open Sans" w:cs="Open Sans"/>
          <w:color w:val="3D3D3D"/>
          <w:sz w:val="24"/>
          <w:szCs w:val="24"/>
        </w:rPr>
      </w:pPr>
      <w:del w:id="7" w:author="Kristi Aravena" w:date="2018-04-12T08:23:00Z">
        <w:r w:rsidRPr="00D5697D" w:rsidDel="00CD47CA">
          <w:rPr>
            <w:rFonts w:ascii="Open Sans" w:eastAsia="Times New Roman" w:hAnsi="Open Sans" w:cs="Open Sans"/>
            <w:color w:val="3D3D3D"/>
            <w:sz w:val="24"/>
            <w:szCs w:val="24"/>
          </w:rPr>
          <w:delText>In calculating the gap between UW and the median of the GCS the parties will compare gross base wages for half-time (or equivalent) graduate Academic Student Employee positions paid at the minimum base rate.</w:delText>
        </w:r>
        <w:r w:rsidRPr="00D5697D" w:rsidDel="00CD47CA">
          <w:rPr>
            <w:rFonts w:ascii="Open Sans" w:eastAsia="Times New Roman" w:hAnsi="Open Sans" w:cs="Open Sans"/>
            <w:color w:val="3D3D3D"/>
            <w:sz w:val="18"/>
            <w:szCs w:val="18"/>
            <w:vertAlign w:val="superscript"/>
          </w:rPr>
          <w:delText>[2]</w:delText>
        </w:r>
      </w:del>
    </w:p>
    <w:p w:rsidR="00D5697D" w:rsidRPr="00D5697D" w:rsidDel="00CD47CA" w:rsidRDefault="00D5697D" w:rsidP="00D5697D">
      <w:pPr>
        <w:numPr>
          <w:ilvl w:val="1"/>
          <w:numId w:val="1"/>
        </w:numPr>
        <w:spacing w:before="100" w:beforeAutospacing="1" w:after="100" w:afterAutospacing="1" w:line="240" w:lineRule="auto"/>
        <w:ind w:left="1215"/>
        <w:rPr>
          <w:del w:id="8" w:author="Kristi Aravena" w:date="2018-04-12T08:23:00Z"/>
          <w:rFonts w:ascii="Open Sans" w:eastAsia="Times New Roman" w:hAnsi="Open Sans" w:cs="Open Sans"/>
          <w:color w:val="3D3D3D"/>
          <w:sz w:val="24"/>
          <w:szCs w:val="24"/>
        </w:rPr>
      </w:pPr>
      <w:del w:id="9" w:author="Kristi Aravena" w:date="2018-04-12T08:23:00Z">
        <w:r w:rsidRPr="00D5697D" w:rsidDel="00CD47CA">
          <w:rPr>
            <w:rFonts w:ascii="Open Sans" w:eastAsia="Times New Roman" w:hAnsi="Open Sans" w:cs="Open Sans"/>
            <w:color w:val="3D3D3D"/>
            <w:sz w:val="24"/>
            <w:szCs w:val="24"/>
          </w:rPr>
          <w:delText>The calculation of the gap will be adjusted annually and will factor any changes made to gross base wages by any institution in the GCS.</w:delText>
        </w:r>
      </w:del>
    </w:p>
    <w:p w:rsidR="00D5697D" w:rsidRPr="00D5697D" w:rsidRDefault="00D5697D" w:rsidP="00D5697D">
      <w:pPr>
        <w:numPr>
          <w:ilvl w:val="0"/>
          <w:numId w:val="1"/>
        </w:numPr>
        <w:spacing w:before="100" w:beforeAutospacing="1" w:after="100" w:afterAutospacing="1" w:line="240" w:lineRule="auto"/>
        <w:ind w:left="495"/>
        <w:rPr>
          <w:rFonts w:ascii="Open Sans" w:eastAsia="Times New Roman" w:hAnsi="Open Sans" w:cs="Open Sans"/>
          <w:color w:val="3D3D3D"/>
          <w:sz w:val="24"/>
          <w:szCs w:val="24"/>
        </w:rPr>
      </w:pPr>
      <w:r w:rsidRPr="00D5697D">
        <w:rPr>
          <w:rFonts w:ascii="Open Sans" w:eastAsia="Times New Roman" w:hAnsi="Open Sans" w:cs="Open Sans"/>
          <w:color w:val="3D3D3D"/>
          <w:sz w:val="24"/>
          <w:szCs w:val="24"/>
        </w:rPr>
        <w:t>Effective July 1, 201</w:t>
      </w:r>
      <w:del w:id="10" w:author="Kristi Aravena" w:date="2018-04-12T08:23:00Z">
        <w:r w:rsidRPr="00D5697D" w:rsidDel="00CD47CA">
          <w:rPr>
            <w:rFonts w:ascii="Open Sans" w:eastAsia="Times New Roman" w:hAnsi="Open Sans" w:cs="Open Sans"/>
            <w:color w:val="3D3D3D"/>
            <w:sz w:val="24"/>
            <w:szCs w:val="24"/>
          </w:rPr>
          <w:delText>5</w:delText>
        </w:r>
      </w:del>
      <w:ins w:id="11" w:author="Kristi Aravena" w:date="2018-04-12T08:23:00Z">
        <w:r w:rsidR="00CD47CA">
          <w:rPr>
            <w:rFonts w:ascii="Open Sans" w:eastAsia="Times New Roman" w:hAnsi="Open Sans" w:cs="Open Sans"/>
            <w:color w:val="3D3D3D"/>
            <w:sz w:val="24"/>
            <w:szCs w:val="24"/>
          </w:rPr>
          <w:t>8</w:t>
        </w:r>
      </w:ins>
      <w:r w:rsidRPr="00D5697D">
        <w:rPr>
          <w:rFonts w:ascii="Open Sans" w:eastAsia="Times New Roman" w:hAnsi="Open Sans" w:cs="Open Sans"/>
          <w:color w:val="3D3D3D"/>
          <w:sz w:val="24"/>
          <w:szCs w:val="24"/>
        </w:rPr>
        <w:t xml:space="preserve">: </w:t>
      </w:r>
    </w:p>
    <w:p w:rsidR="00D5697D" w:rsidRPr="00D5697D" w:rsidRDefault="00D5697D" w:rsidP="00D5697D">
      <w:pPr>
        <w:numPr>
          <w:ilvl w:val="1"/>
          <w:numId w:val="1"/>
        </w:numPr>
        <w:spacing w:before="100" w:beforeAutospacing="1" w:after="100" w:afterAutospacing="1" w:line="240" w:lineRule="auto"/>
        <w:ind w:left="1215"/>
        <w:rPr>
          <w:rFonts w:ascii="Open Sans" w:eastAsia="Times New Roman" w:hAnsi="Open Sans" w:cs="Open Sans"/>
          <w:color w:val="3D3D3D"/>
          <w:sz w:val="24"/>
          <w:szCs w:val="24"/>
        </w:rPr>
      </w:pPr>
      <w:r w:rsidRPr="00D5697D">
        <w:rPr>
          <w:rFonts w:ascii="Open Sans" w:eastAsia="Times New Roman" w:hAnsi="Open Sans" w:cs="Open Sans"/>
          <w:color w:val="3D3D3D"/>
          <w:sz w:val="24"/>
          <w:szCs w:val="24"/>
        </w:rPr>
        <w:t xml:space="preserve">The base rate shall </w:t>
      </w:r>
      <w:ins w:id="12" w:author="Kristi Aravena" w:date="2018-04-12T08:26:00Z">
        <w:del w:id="13" w:author="Kristi Aravena [2]" w:date="2018-04-25T09:43:00Z">
          <w:r w:rsidR="00CD47CA" w:rsidDel="00DB24AC">
            <w:rPr>
              <w:rFonts w:ascii="Open Sans" w:eastAsia="Times New Roman" w:hAnsi="Open Sans" w:cs="Open Sans"/>
              <w:color w:val="3D3D3D"/>
              <w:sz w:val="24"/>
              <w:szCs w:val="24"/>
            </w:rPr>
            <w:delText xml:space="preserve">not </w:delText>
          </w:r>
        </w:del>
      </w:ins>
      <w:r w:rsidRPr="00D5697D">
        <w:rPr>
          <w:rFonts w:ascii="Open Sans" w:eastAsia="Times New Roman" w:hAnsi="Open Sans" w:cs="Open Sans"/>
          <w:color w:val="3D3D3D"/>
          <w:sz w:val="24"/>
          <w:szCs w:val="24"/>
        </w:rPr>
        <w:t xml:space="preserve">be </w:t>
      </w:r>
      <w:proofErr w:type="spellStart"/>
      <w:r w:rsidRPr="00D5697D">
        <w:rPr>
          <w:rFonts w:ascii="Open Sans" w:eastAsia="Times New Roman" w:hAnsi="Open Sans" w:cs="Open Sans"/>
          <w:color w:val="3D3D3D"/>
          <w:sz w:val="24"/>
          <w:szCs w:val="24"/>
        </w:rPr>
        <w:t>increased</w:t>
      </w:r>
      <w:del w:id="14" w:author="Kristi Aravena" w:date="2018-04-12T08:26:00Z">
        <w:r w:rsidRPr="00D5697D" w:rsidDel="00CD47CA">
          <w:rPr>
            <w:rFonts w:ascii="Open Sans" w:eastAsia="Times New Roman" w:hAnsi="Open Sans" w:cs="Open Sans"/>
            <w:color w:val="3D3D3D"/>
            <w:sz w:val="24"/>
            <w:szCs w:val="24"/>
          </w:rPr>
          <w:delText xml:space="preserve"> </w:delText>
        </w:r>
      </w:del>
      <w:ins w:id="15" w:author="Kristi Aravena [2]" w:date="2018-04-25T09:43:00Z">
        <w:r w:rsidR="00DB24AC">
          <w:rPr>
            <w:rFonts w:ascii="Open Sans" w:eastAsia="Times New Roman" w:hAnsi="Open Sans" w:cs="Open Sans"/>
            <w:color w:val="3D3D3D"/>
            <w:sz w:val="24"/>
            <w:szCs w:val="24"/>
          </w:rPr>
          <w:t>by</w:t>
        </w:r>
        <w:proofErr w:type="spellEnd"/>
        <w:r w:rsidR="00DB24AC">
          <w:rPr>
            <w:rFonts w:ascii="Open Sans" w:eastAsia="Times New Roman" w:hAnsi="Open Sans" w:cs="Open Sans"/>
            <w:color w:val="3D3D3D"/>
            <w:sz w:val="24"/>
            <w:szCs w:val="24"/>
          </w:rPr>
          <w:t xml:space="preserve"> 1%</w:t>
        </w:r>
      </w:ins>
      <w:del w:id="16" w:author="Kristi Aravena" w:date="2018-04-12T08:26:00Z">
        <w:r w:rsidRPr="00D5697D" w:rsidDel="00CD47CA">
          <w:rPr>
            <w:rFonts w:ascii="Open Sans" w:eastAsia="Times New Roman" w:hAnsi="Open Sans" w:cs="Open Sans"/>
            <w:color w:val="3D3D3D"/>
            <w:sz w:val="24"/>
            <w:szCs w:val="24"/>
          </w:rPr>
          <w:delText>at least by the percentage equaling the adjusted gap between UW and the GCS median or 4%, whichever is greater</w:delText>
        </w:r>
      </w:del>
      <w:r w:rsidRPr="00D5697D">
        <w:rPr>
          <w:rFonts w:ascii="Open Sans" w:eastAsia="Times New Roman" w:hAnsi="Open Sans" w:cs="Open Sans"/>
          <w:color w:val="3D3D3D"/>
          <w:sz w:val="24"/>
          <w:szCs w:val="24"/>
        </w:rPr>
        <w:t>.</w:t>
      </w:r>
    </w:p>
    <w:p w:rsidR="00D5697D" w:rsidRPr="00D5697D" w:rsidRDefault="00D5697D" w:rsidP="00D5697D">
      <w:pPr>
        <w:numPr>
          <w:ilvl w:val="1"/>
          <w:numId w:val="1"/>
        </w:numPr>
        <w:spacing w:before="100" w:beforeAutospacing="1" w:after="100" w:afterAutospacing="1" w:line="240" w:lineRule="auto"/>
        <w:ind w:left="1215"/>
        <w:rPr>
          <w:rFonts w:ascii="Open Sans" w:eastAsia="Times New Roman" w:hAnsi="Open Sans" w:cs="Open Sans"/>
          <w:color w:val="3D3D3D"/>
          <w:sz w:val="24"/>
          <w:szCs w:val="24"/>
        </w:rPr>
      </w:pPr>
      <w:r w:rsidRPr="00D5697D">
        <w:rPr>
          <w:rFonts w:ascii="Open Sans" w:eastAsia="Times New Roman" w:hAnsi="Open Sans" w:cs="Open Sans"/>
          <w:color w:val="3D3D3D"/>
          <w:sz w:val="24"/>
          <w:szCs w:val="24"/>
        </w:rPr>
        <w:t xml:space="preserve">All ASE variable rates shall be increased by </w:t>
      </w:r>
      <w:ins w:id="17" w:author="Kristi Aravena [2]" w:date="2018-04-25T09:43:00Z">
        <w:r w:rsidR="00DB24AC">
          <w:rPr>
            <w:rFonts w:ascii="Open Sans" w:eastAsia="Times New Roman" w:hAnsi="Open Sans" w:cs="Open Sans"/>
            <w:color w:val="3D3D3D"/>
            <w:sz w:val="24"/>
            <w:szCs w:val="24"/>
          </w:rPr>
          <w:t>1</w:t>
        </w:r>
      </w:ins>
      <w:ins w:id="18" w:author="Kristi Aravena" w:date="2018-04-12T08:24:00Z">
        <w:del w:id="19" w:author="Kristi Aravena [2]" w:date="2018-04-25T09:43:00Z">
          <w:r w:rsidR="00CD47CA" w:rsidDel="00DB24AC">
            <w:rPr>
              <w:rFonts w:ascii="Open Sans" w:eastAsia="Times New Roman" w:hAnsi="Open Sans" w:cs="Open Sans"/>
              <w:color w:val="3D3D3D"/>
              <w:sz w:val="24"/>
              <w:szCs w:val="24"/>
            </w:rPr>
            <w:delText>0</w:delText>
          </w:r>
        </w:del>
      </w:ins>
      <w:del w:id="20" w:author="Kristi Aravena" w:date="2018-04-12T08:24:00Z">
        <w:r w:rsidRPr="00D5697D" w:rsidDel="00CD47CA">
          <w:rPr>
            <w:rFonts w:ascii="Open Sans" w:eastAsia="Times New Roman" w:hAnsi="Open Sans" w:cs="Open Sans"/>
            <w:color w:val="3D3D3D"/>
            <w:sz w:val="24"/>
            <w:szCs w:val="24"/>
          </w:rPr>
          <w:delText>2</w:delText>
        </w:r>
      </w:del>
      <w:r w:rsidRPr="00D5697D">
        <w:rPr>
          <w:rFonts w:ascii="Open Sans" w:eastAsia="Times New Roman" w:hAnsi="Open Sans" w:cs="Open Sans"/>
          <w:color w:val="3D3D3D"/>
          <w:sz w:val="24"/>
          <w:szCs w:val="24"/>
        </w:rPr>
        <w:t>%</w:t>
      </w:r>
      <w:ins w:id="21" w:author="Kristi Aravena" w:date="2018-04-12T08:26:00Z">
        <w:r w:rsidR="00CD47CA">
          <w:rPr>
            <w:rFonts w:ascii="Open Sans" w:eastAsia="Times New Roman" w:hAnsi="Open Sans" w:cs="Open Sans"/>
            <w:color w:val="3D3D3D"/>
            <w:sz w:val="24"/>
            <w:szCs w:val="24"/>
          </w:rPr>
          <w:t>.</w:t>
        </w:r>
      </w:ins>
      <w:del w:id="22" w:author="Kristi Aravena" w:date="2018-04-12T08:26:00Z">
        <w:r w:rsidRPr="00D5697D" w:rsidDel="00CD47CA">
          <w:rPr>
            <w:rFonts w:ascii="Open Sans" w:eastAsia="Times New Roman" w:hAnsi="Open Sans" w:cs="Open Sans"/>
            <w:color w:val="3D3D3D"/>
            <w:sz w:val="24"/>
            <w:szCs w:val="24"/>
          </w:rPr>
          <w:delText>, or the percentage needed to match the corresponding 2015/16 salaried non-variable rate, or the departmental increase, whichever is greater.</w:delText>
        </w:r>
      </w:del>
    </w:p>
    <w:p w:rsidR="00D5697D" w:rsidRPr="00D5697D" w:rsidRDefault="00D5697D" w:rsidP="00D5697D">
      <w:pPr>
        <w:numPr>
          <w:ilvl w:val="1"/>
          <w:numId w:val="1"/>
        </w:numPr>
        <w:spacing w:before="100" w:beforeAutospacing="1" w:after="100" w:afterAutospacing="1" w:line="240" w:lineRule="auto"/>
        <w:ind w:left="1215"/>
        <w:rPr>
          <w:rFonts w:ascii="Open Sans" w:eastAsia="Times New Roman" w:hAnsi="Open Sans" w:cs="Open Sans"/>
          <w:color w:val="3D3D3D"/>
          <w:sz w:val="24"/>
          <w:szCs w:val="24"/>
        </w:rPr>
      </w:pPr>
      <w:r w:rsidRPr="00D5697D">
        <w:rPr>
          <w:rFonts w:ascii="Open Sans" w:eastAsia="Times New Roman" w:hAnsi="Open Sans" w:cs="Open Sans"/>
          <w:color w:val="3D3D3D"/>
          <w:sz w:val="24"/>
          <w:szCs w:val="24"/>
        </w:rPr>
        <w:t xml:space="preserve">All ASE hourly rates shall be increased by </w:t>
      </w:r>
      <w:ins w:id="23" w:author="Kristi Aravena [2]" w:date="2018-04-25T09:43:00Z">
        <w:r w:rsidR="00DB24AC">
          <w:rPr>
            <w:rFonts w:ascii="Open Sans" w:eastAsia="Times New Roman" w:hAnsi="Open Sans" w:cs="Open Sans"/>
            <w:color w:val="3D3D3D"/>
            <w:sz w:val="24"/>
            <w:szCs w:val="24"/>
          </w:rPr>
          <w:t>1</w:t>
        </w:r>
      </w:ins>
      <w:ins w:id="24" w:author="Kristi Aravena" w:date="2018-04-12T08:24:00Z">
        <w:del w:id="25" w:author="Kristi Aravena [2]" w:date="2018-04-25T09:43:00Z">
          <w:r w:rsidR="00CD47CA" w:rsidDel="00DB24AC">
            <w:rPr>
              <w:rFonts w:ascii="Open Sans" w:eastAsia="Times New Roman" w:hAnsi="Open Sans" w:cs="Open Sans"/>
              <w:color w:val="3D3D3D"/>
              <w:sz w:val="24"/>
              <w:szCs w:val="24"/>
            </w:rPr>
            <w:delText>0</w:delText>
          </w:r>
        </w:del>
      </w:ins>
      <w:del w:id="26" w:author="Kristi Aravena" w:date="2018-04-12T08:24:00Z">
        <w:r w:rsidRPr="00D5697D" w:rsidDel="00CD47CA">
          <w:rPr>
            <w:rFonts w:ascii="Open Sans" w:eastAsia="Times New Roman" w:hAnsi="Open Sans" w:cs="Open Sans"/>
            <w:color w:val="3D3D3D"/>
            <w:sz w:val="24"/>
            <w:szCs w:val="24"/>
          </w:rPr>
          <w:delText>2</w:delText>
        </w:r>
      </w:del>
      <w:r w:rsidRPr="00D5697D">
        <w:rPr>
          <w:rFonts w:ascii="Open Sans" w:eastAsia="Times New Roman" w:hAnsi="Open Sans" w:cs="Open Sans"/>
          <w:color w:val="3D3D3D"/>
          <w:sz w:val="24"/>
          <w:szCs w:val="24"/>
        </w:rPr>
        <w:t>%.</w:t>
      </w:r>
    </w:p>
    <w:p w:rsidR="00D5697D" w:rsidRPr="00D5697D" w:rsidDel="00CD47CA" w:rsidRDefault="00D5697D" w:rsidP="00D5697D">
      <w:pPr>
        <w:numPr>
          <w:ilvl w:val="1"/>
          <w:numId w:val="1"/>
        </w:numPr>
        <w:spacing w:before="100" w:beforeAutospacing="1" w:after="100" w:afterAutospacing="1" w:line="240" w:lineRule="auto"/>
        <w:ind w:left="1215"/>
        <w:rPr>
          <w:del w:id="27" w:author="Kristi Aravena" w:date="2018-04-12T08:26:00Z"/>
          <w:rFonts w:ascii="Open Sans" w:eastAsia="Times New Roman" w:hAnsi="Open Sans" w:cs="Open Sans"/>
          <w:color w:val="3D3D3D"/>
          <w:sz w:val="24"/>
          <w:szCs w:val="24"/>
        </w:rPr>
      </w:pPr>
      <w:del w:id="28" w:author="Kristi Aravena" w:date="2018-04-12T08:26:00Z">
        <w:r w:rsidRPr="00D5697D" w:rsidDel="00CD47CA">
          <w:rPr>
            <w:rFonts w:ascii="Open Sans" w:eastAsia="Times New Roman" w:hAnsi="Open Sans" w:cs="Open Sans"/>
            <w:color w:val="3D3D3D"/>
            <w:sz w:val="24"/>
            <w:szCs w:val="24"/>
          </w:rPr>
          <w:delText>This provision shall continue in full force and effect after the expiration date of the Agreement. Any dispute concerning this provision shall be subject to the grievance and arbitration provision of the Agreement.</w:delText>
        </w:r>
      </w:del>
    </w:p>
    <w:p w:rsidR="00D5697D" w:rsidRPr="00D5697D" w:rsidRDefault="00D5697D" w:rsidP="00D5697D">
      <w:pPr>
        <w:numPr>
          <w:ilvl w:val="0"/>
          <w:numId w:val="1"/>
        </w:numPr>
        <w:spacing w:before="100" w:beforeAutospacing="1" w:after="100" w:afterAutospacing="1" w:line="240" w:lineRule="auto"/>
        <w:ind w:left="495"/>
        <w:rPr>
          <w:rFonts w:ascii="Open Sans" w:eastAsia="Times New Roman" w:hAnsi="Open Sans" w:cs="Open Sans"/>
          <w:color w:val="3D3D3D"/>
          <w:sz w:val="24"/>
          <w:szCs w:val="24"/>
        </w:rPr>
      </w:pPr>
      <w:r w:rsidRPr="00D5697D">
        <w:rPr>
          <w:rFonts w:ascii="Open Sans" w:eastAsia="Times New Roman" w:hAnsi="Open Sans" w:cs="Open Sans"/>
          <w:color w:val="3D3D3D"/>
          <w:sz w:val="24"/>
          <w:szCs w:val="24"/>
        </w:rPr>
        <w:t>Effective July 1, 201</w:t>
      </w:r>
      <w:ins w:id="29" w:author="Kristi Aravena [2]" w:date="2018-04-12T16:01:00Z">
        <w:r w:rsidR="00150957">
          <w:rPr>
            <w:rFonts w:ascii="Open Sans" w:eastAsia="Times New Roman" w:hAnsi="Open Sans" w:cs="Open Sans"/>
            <w:color w:val="3D3D3D"/>
            <w:sz w:val="24"/>
            <w:szCs w:val="24"/>
          </w:rPr>
          <w:t>9</w:t>
        </w:r>
      </w:ins>
      <w:del w:id="30" w:author="Kristi Aravena [2]" w:date="2018-04-12T16:01:00Z">
        <w:r w:rsidRPr="00D5697D" w:rsidDel="00150957">
          <w:rPr>
            <w:rFonts w:ascii="Open Sans" w:eastAsia="Times New Roman" w:hAnsi="Open Sans" w:cs="Open Sans"/>
            <w:color w:val="3D3D3D"/>
            <w:sz w:val="24"/>
            <w:szCs w:val="24"/>
          </w:rPr>
          <w:delText>6</w:delText>
        </w:r>
      </w:del>
      <w:r w:rsidRPr="00D5697D">
        <w:rPr>
          <w:rFonts w:ascii="Open Sans" w:eastAsia="Times New Roman" w:hAnsi="Open Sans" w:cs="Open Sans"/>
          <w:color w:val="3D3D3D"/>
          <w:sz w:val="24"/>
          <w:szCs w:val="24"/>
        </w:rPr>
        <w:t xml:space="preserve">: </w:t>
      </w:r>
    </w:p>
    <w:p w:rsidR="00D5697D" w:rsidRPr="00D5697D" w:rsidRDefault="00D5697D" w:rsidP="00D5697D">
      <w:pPr>
        <w:numPr>
          <w:ilvl w:val="1"/>
          <w:numId w:val="1"/>
        </w:numPr>
        <w:spacing w:before="100" w:beforeAutospacing="1" w:after="100" w:afterAutospacing="1" w:line="240" w:lineRule="auto"/>
        <w:ind w:left="1215"/>
        <w:rPr>
          <w:rFonts w:ascii="Open Sans" w:eastAsia="Times New Roman" w:hAnsi="Open Sans" w:cs="Open Sans"/>
          <w:color w:val="3D3D3D"/>
          <w:sz w:val="24"/>
          <w:szCs w:val="24"/>
        </w:rPr>
      </w:pPr>
      <w:r w:rsidRPr="00D5697D">
        <w:rPr>
          <w:rFonts w:ascii="Open Sans" w:eastAsia="Times New Roman" w:hAnsi="Open Sans" w:cs="Open Sans"/>
          <w:color w:val="3D3D3D"/>
          <w:sz w:val="24"/>
          <w:szCs w:val="24"/>
        </w:rPr>
        <w:t xml:space="preserve">The base rate shall be increased </w:t>
      </w:r>
      <w:del w:id="31" w:author="Kristi Aravena" w:date="2018-04-12T08:26:00Z">
        <w:r w:rsidRPr="00D5697D" w:rsidDel="00CD47CA">
          <w:rPr>
            <w:rFonts w:ascii="Open Sans" w:eastAsia="Times New Roman" w:hAnsi="Open Sans" w:cs="Open Sans"/>
            <w:color w:val="3D3D3D"/>
            <w:sz w:val="24"/>
            <w:szCs w:val="24"/>
          </w:rPr>
          <w:delText xml:space="preserve">at least </w:delText>
        </w:r>
      </w:del>
      <w:r w:rsidRPr="00D5697D">
        <w:rPr>
          <w:rFonts w:ascii="Open Sans" w:eastAsia="Times New Roman" w:hAnsi="Open Sans" w:cs="Open Sans"/>
          <w:color w:val="3D3D3D"/>
          <w:sz w:val="24"/>
          <w:szCs w:val="24"/>
        </w:rPr>
        <w:t xml:space="preserve">by </w:t>
      </w:r>
      <w:del w:id="32" w:author="Kristi Aravena" w:date="2018-04-12T08:26:00Z">
        <w:r w:rsidRPr="00D5697D" w:rsidDel="00CD47CA">
          <w:rPr>
            <w:rFonts w:ascii="Open Sans" w:eastAsia="Times New Roman" w:hAnsi="Open Sans" w:cs="Open Sans"/>
            <w:color w:val="3D3D3D"/>
            <w:sz w:val="24"/>
            <w:szCs w:val="24"/>
          </w:rPr>
          <w:delText>the percentage equaling the adjusted gap between UW and the GCS median or 2</w:delText>
        </w:r>
      </w:del>
      <w:ins w:id="33" w:author="Kristi Aravena [2]" w:date="2018-04-12T16:01:00Z">
        <w:r w:rsidR="00150957">
          <w:rPr>
            <w:rFonts w:ascii="Open Sans" w:eastAsia="Times New Roman" w:hAnsi="Open Sans" w:cs="Open Sans"/>
            <w:color w:val="3D3D3D"/>
            <w:sz w:val="24"/>
            <w:szCs w:val="24"/>
          </w:rPr>
          <w:t>1</w:t>
        </w:r>
      </w:ins>
      <w:r w:rsidRPr="00D5697D">
        <w:rPr>
          <w:rFonts w:ascii="Open Sans" w:eastAsia="Times New Roman" w:hAnsi="Open Sans" w:cs="Open Sans"/>
          <w:color w:val="3D3D3D"/>
          <w:sz w:val="24"/>
          <w:szCs w:val="24"/>
        </w:rPr>
        <w:t>%</w:t>
      </w:r>
      <w:del w:id="34" w:author="Kristi Aravena" w:date="2018-04-12T08:26:00Z">
        <w:r w:rsidRPr="00D5697D" w:rsidDel="00CD47CA">
          <w:rPr>
            <w:rFonts w:ascii="Open Sans" w:eastAsia="Times New Roman" w:hAnsi="Open Sans" w:cs="Open Sans"/>
            <w:color w:val="3D3D3D"/>
            <w:sz w:val="24"/>
            <w:szCs w:val="24"/>
          </w:rPr>
          <w:delText>, whichever is greater</w:delText>
        </w:r>
      </w:del>
      <w:r w:rsidRPr="00D5697D">
        <w:rPr>
          <w:rFonts w:ascii="Open Sans" w:eastAsia="Times New Roman" w:hAnsi="Open Sans" w:cs="Open Sans"/>
          <w:color w:val="3D3D3D"/>
          <w:sz w:val="24"/>
          <w:szCs w:val="24"/>
        </w:rPr>
        <w:t>.</w:t>
      </w:r>
    </w:p>
    <w:p w:rsidR="00D5697D" w:rsidRPr="00D5697D" w:rsidRDefault="00D5697D" w:rsidP="00D5697D">
      <w:pPr>
        <w:numPr>
          <w:ilvl w:val="1"/>
          <w:numId w:val="1"/>
        </w:numPr>
        <w:spacing w:before="100" w:beforeAutospacing="1" w:after="100" w:afterAutospacing="1" w:line="240" w:lineRule="auto"/>
        <w:ind w:left="1215"/>
        <w:rPr>
          <w:rFonts w:ascii="Open Sans" w:eastAsia="Times New Roman" w:hAnsi="Open Sans" w:cs="Open Sans"/>
          <w:color w:val="3D3D3D"/>
          <w:sz w:val="24"/>
          <w:szCs w:val="24"/>
        </w:rPr>
      </w:pPr>
      <w:r w:rsidRPr="00D5697D">
        <w:rPr>
          <w:rFonts w:ascii="Open Sans" w:eastAsia="Times New Roman" w:hAnsi="Open Sans" w:cs="Open Sans"/>
          <w:color w:val="3D3D3D"/>
          <w:sz w:val="24"/>
          <w:szCs w:val="24"/>
        </w:rPr>
        <w:t xml:space="preserve">All ASE variable rates shall be increased by </w:t>
      </w:r>
      <w:ins w:id="35" w:author="Kristi Aravena [2]" w:date="2018-04-12T16:02:00Z">
        <w:r w:rsidR="00150957">
          <w:rPr>
            <w:rFonts w:ascii="Open Sans" w:eastAsia="Times New Roman" w:hAnsi="Open Sans" w:cs="Open Sans"/>
            <w:color w:val="3D3D3D"/>
            <w:sz w:val="24"/>
            <w:szCs w:val="24"/>
          </w:rPr>
          <w:t>1</w:t>
        </w:r>
      </w:ins>
      <w:del w:id="36" w:author="Kristi Aravena" w:date="2018-04-12T08:27:00Z">
        <w:r w:rsidRPr="00D5697D" w:rsidDel="00CD47CA">
          <w:rPr>
            <w:rFonts w:ascii="Open Sans" w:eastAsia="Times New Roman" w:hAnsi="Open Sans" w:cs="Open Sans"/>
            <w:color w:val="3D3D3D"/>
            <w:sz w:val="24"/>
            <w:szCs w:val="24"/>
          </w:rPr>
          <w:delText>2</w:delText>
        </w:r>
      </w:del>
      <w:r w:rsidRPr="00D5697D">
        <w:rPr>
          <w:rFonts w:ascii="Open Sans" w:eastAsia="Times New Roman" w:hAnsi="Open Sans" w:cs="Open Sans"/>
          <w:color w:val="3D3D3D"/>
          <w:sz w:val="24"/>
          <w:szCs w:val="24"/>
        </w:rPr>
        <w:t>%</w:t>
      </w:r>
      <w:del w:id="37" w:author="Kristi Aravena" w:date="2018-04-12T08:27:00Z">
        <w:r w:rsidRPr="00D5697D" w:rsidDel="00CD47CA">
          <w:rPr>
            <w:rFonts w:ascii="Open Sans" w:eastAsia="Times New Roman" w:hAnsi="Open Sans" w:cs="Open Sans"/>
            <w:color w:val="3D3D3D"/>
            <w:sz w:val="24"/>
            <w:szCs w:val="24"/>
          </w:rPr>
          <w:delText>, or the percentage needed to match the corresponding 2016/17 salaried non-variable rate, or the departmental increase, whichever is greater.</w:delText>
        </w:r>
      </w:del>
    </w:p>
    <w:p w:rsidR="00D5697D" w:rsidRPr="00D5697D" w:rsidRDefault="00D5697D" w:rsidP="00D5697D">
      <w:pPr>
        <w:numPr>
          <w:ilvl w:val="1"/>
          <w:numId w:val="1"/>
        </w:numPr>
        <w:spacing w:before="100" w:beforeAutospacing="1" w:after="100" w:afterAutospacing="1" w:line="240" w:lineRule="auto"/>
        <w:ind w:left="1215"/>
        <w:rPr>
          <w:rFonts w:ascii="Open Sans" w:eastAsia="Times New Roman" w:hAnsi="Open Sans" w:cs="Open Sans"/>
          <w:color w:val="3D3D3D"/>
          <w:sz w:val="24"/>
          <w:szCs w:val="24"/>
        </w:rPr>
      </w:pPr>
      <w:r w:rsidRPr="00D5697D">
        <w:rPr>
          <w:rFonts w:ascii="Open Sans" w:eastAsia="Times New Roman" w:hAnsi="Open Sans" w:cs="Open Sans"/>
          <w:color w:val="3D3D3D"/>
          <w:sz w:val="24"/>
          <w:szCs w:val="24"/>
        </w:rPr>
        <w:t xml:space="preserve">All ASE hourly rates shall be increased by </w:t>
      </w:r>
      <w:ins w:id="38" w:author="Kristi Aravena [2]" w:date="2018-04-12T16:01:00Z">
        <w:r w:rsidR="00150957">
          <w:rPr>
            <w:rFonts w:ascii="Open Sans" w:eastAsia="Times New Roman" w:hAnsi="Open Sans" w:cs="Open Sans"/>
            <w:color w:val="3D3D3D"/>
            <w:sz w:val="24"/>
            <w:szCs w:val="24"/>
          </w:rPr>
          <w:t>1</w:t>
        </w:r>
      </w:ins>
      <w:del w:id="39" w:author="Kristi Aravena" w:date="2018-04-12T08:27:00Z">
        <w:r w:rsidRPr="00D5697D" w:rsidDel="00CD47CA">
          <w:rPr>
            <w:rFonts w:ascii="Open Sans" w:eastAsia="Times New Roman" w:hAnsi="Open Sans" w:cs="Open Sans"/>
            <w:color w:val="3D3D3D"/>
            <w:sz w:val="24"/>
            <w:szCs w:val="24"/>
          </w:rPr>
          <w:delText>2</w:delText>
        </w:r>
      </w:del>
      <w:r w:rsidRPr="00D5697D">
        <w:rPr>
          <w:rFonts w:ascii="Open Sans" w:eastAsia="Times New Roman" w:hAnsi="Open Sans" w:cs="Open Sans"/>
          <w:color w:val="3D3D3D"/>
          <w:sz w:val="24"/>
          <w:szCs w:val="24"/>
        </w:rPr>
        <w:t>%.</w:t>
      </w:r>
    </w:p>
    <w:p w:rsidR="00D5697D" w:rsidRPr="00D5697D" w:rsidRDefault="00D5697D" w:rsidP="00D5697D">
      <w:pPr>
        <w:numPr>
          <w:ilvl w:val="0"/>
          <w:numId w:val="1"/>
        </w:numPr>
        <w:spacing w:before="100" w:beforeAutospacing="1" w:after="100" w:afterAutospacing="1" w:line="240" w:lineRule="auto"/>
        <w:ind w:left="495"/>
        <w:rPr>
          <w:rFonts w:ascii="Open Sans" w:eastAsia="Times New Roman" w:hAnsi="Open Sans" w:cs="Open Sans"/>
          <w:color w:val="3D3D3D"/>
          <w:sz w:val="24"/>
          <w:szCs w:val="24"/>
        </w:rPr>
      </w:pPr>
      <w:r w:rsidRPr="00D5697D">
        <w:rPr>
          <w:rFonts w:ascii="Open Sans" w:eastAsia="Times New Roman" w:hAnsi="Open Sans" w:cs="Open Sans"/>
          <w:color w:val="3D3D3D"/>
          <w:sz w:val="24"/>
          <w:szCs w:val="24"/>
        </w:rPr>
        <w:t>Effective July 1, 20</w:t>
      </w:r>
      <w:ins w:id="40" w:author="Kristi Aravena [2]" w:date="2018-04-12T16:02:00Z">
        <w:r w:rsidR="00150957">
          <w:rPr>
            <w:rFonts w:ascii="Open Sans" w:eastAsia="Times New Roman" w:hAnsi="Open Sans" w:cs="Open Sans"/>
            <w:color w:val="3D3D3D"/>
            <w:sz w:val="24"/>
            <w:szCs w:val="24"/>
          </w:rPr>
          <w:t>20</w:t>
        </w:r>
      </w:ins>
      <w:del w:id="41" w:author="Kristi Aravena [2]" w:date="2018-04-12T16:02:00Z">
        <w:r w:rsidRPr="00D5697D" w:rsidDel="00150957">
          <w:rPr>
            <w:rFonts w:ascii="Open Sans" w:eastAsia="Times New Roman" w:hAnsi="Open Sans" w:cs="Open Sans"/>
            <w:color w:val="3D3D3D"/>
            <w:sz w:val="24"/>
            <w:szCs w:val="24"/>
          </w:rPr>
          <w:delText>17</w:delText>
        </w:r>
      </w:del>
      <w:r w:rsidRPr="00D5697D">
        <w:rPr>
          <w:rFonts w:ascii="Open Sans" w:eastAsia="Times New Roman" w:hAnsi="Open Sans" w:cs="Open Sans"/>
          <w:color w:val="3D3D3D"/>
          <w:sz w:val="24"/>
          <w:szCs w:val="24"/>
        </w:rPr>
        <w:t xml:space="preserve">: </w:t>
      </w:r>
    </w:p>
    <w:p w:rsidR="00D5697D" w:rsidRPr="00D5697D" w:rsidRDefault="00D5697D" w:rsidP="00D5697D">
      <w:pPr>
        <w:numPr>
          <w:ilvl w:val="1"/>
          <w:numId w:val="1"/>
        </w:numPr>
        <w:spacing w:before="100" w:beforeAutospacing="1" w:after="100" w:afterAutospacing="1" w:line="240" w:lineRule="auto"/>
        <w:ind w:left="1215"/>
        <w:rPr>
          <w:rFonts w:ascii="Open Sans" w:eastAsia="Times New Roman" w:hAnsi="Open Sans" w:cs="Open Sans"/>
          <w:color w:val="3D3D3D"/>
          <w:sz w:val="24"/>
          <w:szCs w:val="24"/>
        </w:rPr>
      </w:pPr>
      <w:r w:rsidRPr="00D5697D">
        <w:rPr>
          <w:rFonts w:ascii="Open Sans" w:eastAsia="Times New Roman" w:hAnsi="Open Sans" w:cs="Open Sans"/>
          <w:color w:val="3D3D3D"/>
          <w:sz w:val="24"/>
          <w:szCs w:val="24"/>
        </w:rPr>
        <w:lastRenderedPageBreak/>
        <w:t xml:space="preserve">The base rate shall be increased </w:t>
      </w:r>
      <w:del w:id="42" w:author="Kristi Aravena" w:date="2018-04-12T08:27:00Z">
        <w:r w:rsidRPr="00D5697D" w:rsidDel="00CD47CA">
          <w:rPr>
            <w:rFonts w:ascii="Open Sans" w:eastAsia="Times New Roman" w:hAnsi="Open Sans" w:cs="Open Sans"/>
            <w:color w:val="3D3D3D"/>
            <w:sz w:val="24"/>
            <w:szCs w:val="24"/>
          </w:rPr>
          <w:delText xml:space="preserve">at least </w:delText>
        </w:r>
      </w:del>
      <w:r w:rsidRPr="00D5697D">
        <w:rPr>
          <w:rFonts w:ascii="Open Sans" w:eastAsia="Times New Roman" w:hAnsi="Open Sans" w:cs="Open Sans"/>
          <w:color w:val="3D3D3D"/>
          <w:sz w:val="24"/>
          <w:szCs w:val="24"/>
        </w:rPr>
        <w:t xml:space="preserve">by </w:t>
      </w:r>
      <w:del w:id="43" w:author="Kristi Aravena" w:date="2018-04-12T08:27:00Z">
        <w:r w:rsidRPr="00D5697D" w:rsidDel="00CD47CA">
          <w:rPr>
            <w:rFonts w:ascii="Open Sans" w:eastAsia="Times New Roman" w:hAnsi="Open Sans" w:cs="Open Sans"/>
            <w:color w:val="3D3D3D"/>
            <w:sz w:val="24"/>
            <w:szCs w:val="24"/>
          </w:rPr>
          <w:delText>the percentage equaling the adjusted gap between UW and the GCS median or 2</w:delText>
        </w:r>
      </w:del>
      <w:ins w:id="44" w:author="Kristi Aravena" w:date="2018-04-12T08:27:00Z">
        <w:r w:rsidR="00CD47CA">
          <w:rPr>
            <w:rFonts w:ascii="Open Sans" w:eastAsia="Times New Roman" w:hAnsi="Open Sans" w:cs="Open Sans"/>
            <w:color w:val="3D3D3D"/>
            <w:sz w:val="24"/>
            <w:szCs w:val="24"/>
          </w:rPr>
          <w:t>1</w:t>
        </w:r>
      </w:ins>
      <w:r w:rsidRPr="00D5697D">
        <w:rPr>
          <w:rFonts w:ascii="Open Sans" w:eastAsia="Times New Roman" w:hAnsi="Open Sans" w:cs="Open Sans"/>
          <w:color w:val="3D3D3D"/>
          <w:sz w:val="24"/>
          <w:szCs w:val="24"/>
        </w:rPr>
        <w:t>%</w:t>
      </w:r>
      <w:del w:id="45" w:author="Kristi Aravena" w:date="2018-04-12T08:27:00Z">
        <w:r w:rsidRPr="00D5697D" w:rsidDel="00CD47CA">
          <w:rPr>
            <w:rFonts w:ascii="Open Sans" w:eastAsia="Times New Roman" w:hAnsi="Open Sans" w:cs="Open Sans"/>
            <w:color w:val="3D3D3D"/>
            <w:sz w:val="24"/>
            <w:szCs w:val="24"/>
          </w:rPr>
          <w:delText>, whichever is greater</w:delText>
        </w:r>
      </w:del>
      <w:r w:rsidRPr="00D5697D">
        <w:rPr>
          <w:rFonts w:ascii="Open Sans" w:eastAsia="Times New Roman" w:hAnsi="Open Sans" w:cs="Open Sans"/>
          <w:color w:val="3D3D3D"/>
          <w:sz w:val="24"/>
          <w:szCs w:val="24"/>
        </w:rPr>
        <w:t>.</w:t>
      </w:r>
    </w:p>
    <w:p w:rsidR="00D5697D" w:rsidRPr="00D5697D" w:rsidRDefault="00D5697D" w:rsidP="00D5697D">
      <w:pPr>
        <w:numPr>
          <w:ilvl w:val="1"/>
          <w:numId w:val="1"/>
        </w:numPr>
        <w:spacing w:before="100" w:beforeAutospacing="1" w:after="100" w:afterAutospacing="1" w:line="240" w:lineRule="auto"/>
        <w:ind w:left="1215"/>
        <w:rPr>
          <w:rFonts w:ascii="Open Sans" w:eastAsia="Times New Roman" w:hAnsi="Open Sans" w:cs="Open Sans"/>
          <w:color w:val="3D3D3D"/>
          <w:sz w:val="24"/>
          <w:szCs w:val="24"/>
        </w:rPr>
      </w:pPr>
      <w:r w:rsidRPr="00D5697D">
        <w:rPr>
          <w:rFonts w:ascii="Open Sans" w:eastAsia="Times New Roman" w:hAnsi="Open Sans" w:cs="Open Sans"/>
          <w:color w:val="3D3D3D"/>
          <w:sz w:val="24"/>
          <w:szCs w:val="24"/>
        </w:rPr>
        <w:t xml:space="preserve">All ASE variable rates shall be increased by </w:t>
      </w:r>
      <w:ins w:id="46" w:author="Kristi Aravena" w:date="2018-04-12T08:28:00Z">
        <w:r w:rsidR="00CD47CA">
          <w:rPr>
            <w:rFonts w:ascii="Open Sans" w:eastAsia="Times New Roman" w:hAnsi="Open Sans" w:cs="Open Sans"/>
            <w:color w:val="3D3D3D"/>
            <w:sz w:val="24"/>
            <w:szCs w:val="24"/>
          </w:rPr>
          <w:t>1</w:t>
        </w:r>
      </w:ins>
      <w:del w:id="47" w:author="Kristi Aravena" w:date="2018-04-12T08:28:00Z">
        <w:r w:rsidRPr="00D5697D" w:rsidDel="00CD47CA">
          <w:rPr>
            <w:rFonts w:ascii="Open Sans" w:eastAsia="Times New Roman" w:hAnsi="Open Sans" w:cs="Open Sans"/>
            <w:color w:val="3D3D3D"/>
            <w:sz w:val="24"/>
            <w:szCs w:val="24"/>
          </w:rPr>
          <w:delText>2</w:delText>
        </w:r>
      </w:del>
      <w:r w:rsidRPr="00D5697D">
        <w:rPr>
          <w:rFonts w:ascii="Open Sans" w:eastAsia="Times New Roman" w:hAnsi="Open Sans" w:cs="Open Sans"/>
          <w:color w:val="3D3D3D"/>
          <w:sz w:val="24"/>
          <w:szCs w:val="24"/>
        </w:rPr>
        <w:t>%</w:t>
      </w:r>
      <w:del w:id="48" w:author="Kristi Aravena" w:date="2018-04-12T08:28:00Z">
        <w:r w:rsidRPr="00D5697D" w:rsidDel="00CD47CA">
          <w:rPr>
            <w:rFonts w:ascii="Open Sans" w:eastAsia="Times New Roman" w:hAnsi="Open Sans" w:cs="Open Sans"/>
            <w:color w:val="3D3D3D"/>
            <w:sz w:val="24"/>
            <w:szCs w:val="24"/>
          </w:rPr>
          <w:delText>, or the percentage needed to match the corresponding 2017/18 salaried non-variable rate, or the departmental increase, whichever is greater</w:delText>
        </w:r>
      </w:del>
      <w:r w:rsidRPr="00D5697D">
        <w:rPr>
          <w:rFonts w:ascii="Open Sans" w:eastAsia="Times New Roman" w:hAnsi="Open Sans" w:cs="Open Sans"/>
          <w:color w:val="3D3D3D"/>
          <w:sz w:val="24"/>
          <w:szCs w:val="24"/>
        </w:rPr>
        <w:t>.</w:t>
      </w:r>
    </w:p>
    <w:p w:rsidR="00D5697D" w:rsidRPr="00D5697D" w:rsidRDefault="00D5697D" w:rsidP="00D5697D">
      <w:pPr>
        <w:numPr>
          <w:ilvl w:val="1"/>
          <w:numId w:val="1"/>
        </w:numPr>
        <w:spacing w:before="100" w:beforeAutospacing="1" w:after="100" w:afterAutospacing="1" w:line="240" w:lineRule="auto"/>
        <w:ind w:left="1215"/>
        <w:rPr>
          <w:rFonts w:ascii="Open Sans" w:eastAsia="Times New Roman" w:hAnsi="Open Sans" w:cs="Open Sans"/>
          <w:color w:val="3D3D3D"/>
          <w:sz w:val="24"/>
          <w:szCs w:val="24"/>
        </w:rPr>
      </w:pPr>
      <w:r w:rsidRPr="00D5697D">
        <w:rPr>
          <w:rFonts w:ascii="Open Sans" w:eastAsia="Times New Roman" w:hAnsi="Open Sans" w:cs="Open Sans"/>
          <w:color w:val="3D3D3D"/>
          <w:sz w:val="24"/>
          <w:szCs w:val="24"/>
        </w:rPr>
        <w:t xml:space="preserve">All ASE hourly rates shall be increased by </w:t>
      </w:r>
      <w:ins w:id="49" w:author="Kristi Aravena" w:date="2018-04-12T08:28:00Z">
        <w:r w:rsidR="00CD47CA">
          <w:rPr>
            <w:rFonts w:ascii="Open Sans" w:eastAsia="Times New Roman" w:hAnsi="Open Sans" w:cs="Open Sans"/>
            <w:color w:val="3D3D3D"/>
            <w:sz w:val="24"/>
            <w:szCs w:val="24"/>
          </w:rPr>
          <w:t>1</w:t>
        </w:r>
      </w:ins>
      <w:del w:id="50" w:author="Kristi Aravena" w:date="2018-04-12T08:28:00Z">
        <w:r w:rsidRPr="00D5697D" w:rsidDel="00CD47CA">
          <w:rPr>
            <w:rFonts w:ascii="Open Sans" w:eastAsia="Times New Roman" w:hAnsi="Open Sans" w:cs="Open Sans"/>
            <w:color w:val="3D3D3D"/>
            <w:sz w:val="24"/>
            <w:szCs w:val="24"/>
          </w:rPr>
          <w:delText>2</w:delText>
        </w:r>
      </w:del>
      <w:r w:rsidRPr="00D5697D">
        <w:rPr>
          <w:rFonts w:ascii="Open Sans" w:eastAsia="Times New Roman" w:hAnsi="Open Sans" w:cs="Open Sans"/>
          <w:color w:val="3D3D3D"/>
          <w:sz w:val="24"/>
          <w:szCs w:val="24"/>
        </w:rPr>
        <w:t>%.</w:t>
      </w:r>
    </w:p>
    <w:p w:rsidR="00D5697D" w:rsidRPr="00D5697D" w:rsidRDefault="00D5697D" w:rsidP="00D5697D">
      <w:pPr>
        <w:spacing w:after="100" w:afterAutospacing="1" w:line="240" w:lineRule="auto"/>
        <w:rPr>
          <w:rFonts w:ascii="Open Sans" w:eastAsia="Times New Roman" w:hAnsi="Open Sans" w:cs="Open Sans"/>
          <w:color w:val="3D3D3D"/>
          <w:sz w:val="24"/>
          <w:szCs w:val="24"/>
        </w:rPr>
      </w:pPr>
      <w:r w:rsidRPr="00D5697D">
        <w:rPr>
          <w:rFonts w:ascii="Open Sans" w:eastAsia="Times New Roman" w:hAnsi="Open Sans" w:cs="Open Sans"/>
          <w:color w:val="3D3D3D"/>
          <w:sz w:val="24"/>
          <w:szCs w:val="24"/>
        </w:rPr>
        <w:t>In the event the Washington State Legislature invalidates a provision of this section, the parties will meet and negotiate over the invalidated provision, pursuant to RCW 41.56.</w:t>
      </w:r>
    </w:p>
    <w:p w:rsidR="00D5697D" w:rsidRPr="00D5697D" w:rsidRDefault="00D5697D" w:rsidP="00D5697D">
      <w:pPr>
        <w:spacing w:after="100" w:afterAutospacing="1" w:line="240" w:lineRule="auto"/>
        <w:rPr>
          <w:rFonts w:ascii="Open Sans" w:eastAsia="Times New Roman" w:hAnsi="Open Sans" w:cs="Open Sans"/>
          <w:color w:val="3D3D3D"/>
          <w:sz w:val="24"/>
          <w:szCs w:val="24"/>
        </w:rPr>
      </w:pPr>
      <w:r w:rsidRPr="00D5697D">
        <w:rPr>
          <w:rFonts w:ascii="Open Sans" w:eastAsia="Times New Roman" w:hAnsi="Open Sans" w:cs="Open Sans"/>
          <w:b/>
          <w:bCs/>
          <w:color w:val="3D3D3D"/>
          <w:sz w:val="24"/>
          <w:szCs w:val="24"/>
        </w:rPr>
        <w:t>Section 2.</w:t>
      </w:r>
      <w:r w:rsidRPr="00D5697D">
        <w:rPr>
          <w:rFonts w:ascii="Open Sans" w:eastAsia="Times New Roman" w:hAnsi="Open Sans" w:cs="Open Sans"/>
          <w:color w:val="3D3D3D"/>
          <w:sz w:val="24"/>
          <w:szCs w:val="24"/>
        </w:rPr>
        <w:t xml:space="preserve"> ASEs shall be eligible to receive automatic pay increases in accordance with Article 14 (Job Titles and Classifications). Any such increases shall be in addition to the wage increases described above.</w:t>
      </w:r>
    </w:p>
    <w:p w:rsidR="00D5697D" w:rsidRPr="00D5697D" w:rsidRDefault="00D5697D" w:rsidP="00D5697D">
      <w:pPr>
        <w:spacing w:after="100" w:afterAutospacing="1" w:line="240" w:lineRule="auto"/>
        <w:rPr>
          <w:rFonts w:ascii="Open Sans" w:eastAsia="Times New Roman" w:hAnsi="Open Sans" w:cs="Open Sans"/>
          <w:color w:val="3D3D3D"/>
          <w:sz w:val="24"/>
          <w:szCs w:val="24"/>
        </w:rPr>
      </w:pPr>
      <w:r w:rsidRPr="00D5697D">
        <w:rPr>
          <w:rFonts w:ascii="Open Sans" w:eastAsia="Times New Roman" w:hAnsi="Open Sans" w:cs="Open Sans"/>
          <w:b/>
          <w:bCs/>
          <w:color w:val="3D3D3D"/>
          <w:sz w:val="24"/>
          <w:szCs w:val="24"/>
        </w:rPr>
        <w:t>Section 3.</w:t>
      </w:r>
      <w:r w:rsidRPr="00D5697D">
        <w:rPr>
          <w:rFonts w:ascii="Open Sans" w:eastAsia="Times New Roman" w:hAnsi="Open Sans" w:cs="Open Sans"/>
          <w:color w:val="3D3D3D"/>
          <w:sz w:val="24"/>
          <w:szCs w:val="24"/>
        </w:rPr>
        <w:t xml:space="preserve"> The University will continue its existing practice with regard to Summer Quarter stipends, except that stipends for TA’s hired for two (2) months during the summer will be 20% higher than during other quarters of the Academic Year.</w:t>
      </w:r>
    </w:p>
    <w:p w:rsidR="00D5697D" w:rsidRPr="00D5697D" w:rsidRDefault="00D5697D" w:rsidP="00D5697D">
      <w:pPr>
        <w:spacing w:after="100" w:afterAutospacing="1" w:line="240" w:lineRule="auto"/>
        <w:rPr>
          <w:rFonts w:ascii="Open Sans" w:eastAsia="Times New Roman" w:hAnsi="Open Sans" w:cs="Open Sans"/>
          <w:color w:val="3D3D3D"/>
          <w:sz w:val="24"/>
          <w:szCs w:val="24"/>
        </w:rPr>
      </w:pPr>
      <w:r w:rsidRPr="00D5697D">
        <w:rPr>
          <w:rFonts w:ascii="Open Sans" w:eastAsia="Times New Roman" w:hAnsi="Open Sans" w:cs="Open Sans"/>
          <w:b/>
          <w:bCs/>
          <w:color w:val="3D3D3D"/>
          <w:sz w:val="24"/>
          <w:szCs w:val="24"/>
        </w:rPr>
        <w:t>Section 4.</w:t>
      </w:r>
      <w:r w:rsidRPr="00D5697D">
        <w:rPr>
          <w:rFonts w:ascii="Open Sans" w:eastAsia="Times New Roman" w:hAnsi="Open Sans" w:cs="Open Sans"/>
          <w:color w:val="3D3D3D"/>
          <w:sz w:val="24"/>
          <w:szCs w:val="24"/>
        </w:rPr>
        <w:t xml:space="preserve"> ASEs shall continue to have access to the University of Washington’s Section 403b Voluntary Investment Program.</w:t>
      </w:r>
    </w:p>
    <w:p w:rsidR="00D5697D" w:rsidRPr="00D5697D" w:rsidDel="00CD47CA" w:rsidRDefault="00850CA2" w:rsidP="00D5697D">
      <w:pPr>
        <w:spacing w:after="0" w:line="240" w:lineRule="auto"/>
        <w:rPr>
          <w:del w:id="51" w:author="Kristi Aravena" w:date="2018-04-12T08:22:00Z"/>
          <w:rFonts w:ascii="Open Sans" w:eastAsia="Times New Roman" w:hAnsi="Open Sans" w:cs="Open Sans"/>
          <w:color w:val="3D3D3D"/>
          <w:sz w:val="24"/>
          <w:szCs w:val="24"/>
        </w:rPr>
      </w:pPr>
      <w:del w:id="52" w:author="Kristi Aravena" w:date="2018-04-12T08:22:00Z">
        <w:r>
          <w:rPr>
            <w:rFonts w:ascii="Open Sans" w:eastAsia="Times New Roman" w:hAnsi="Open Sans" w:cs="Open Sans"/>
            <w:color w:val="3D3D3D"/>
            <w:sz w:val="24"/>
            <w:szCs w:val="24"/>
          </w:rPr>
          <w:pict>
            <v:rect id="_x0000_i1025" style="width:0;height:0" o:hralign="center" o:hrstd="t" o:hr="t" fillcolor="#a0a0a0" stroked="f"/>
          </w:pict>
        </w:r>
      </w:del>
    </w:p>
    <w:p w:rsidR="00D5697D" w:rsidRPr="00D5697D" w:rsidDel="00CD47CA" w:rsidRDefault="00D5697D" w:rsidP="00D5697D">
      <w:pPr>
        <w:spacing w:after="100" w:afterAutospacing="1" w:line="240" w:lineRule="auto"/>
        <w:rPr>
          <w:del w:id="53" w:author="Kristi Aravena" w:date="2018-04-12T08:22:00Z"/>
          <w:rFonts w:ascii="Open Sans" w:eastAsia="Times New Roman" w:hAnsi="Open Sans" w:cs="Open Sans"/>
          <w:color w:val="3D3D3D"/>
          <w:sz w:val="24"/>
          <w:szCs w:val="24"/>
        </w:rPr>
      </w:pPr>
      <w:del w:id="54" w:author="Kristi Aravena" w:date="2018-04-12T08:22:00Z">
        <w:r w:rsidRPr="00D5697D" w:rsidDel="00CD47CA">
          <w:rPr>
            <w:rFonts w:ascii="Open Sans" w:eastAsia="Times New Roman" w:hAnsi="Open Sans" w:cs="Open Sans"/>
            <w:color w:val="3D3D3D"/>
            <w:sz w:val="14"/>
            <w:szCs w:val="14"/>
            <w:vertAlign w:val="superscript"/>
          </w:rPr>
          <w:delText>[1]</w:delText>
        </w:r>
        <w:r w:rsidRPr="00D5697D" w:rsidDel="00CD47CA">
          <w:rPr>
            <w:rFonts w:ascii="Open Sans" w:eastAsia="Times New Roman" w:hAnsi="Open Sans" w:cs="Open Sans"/>
            <w:color w:val="3D3D3D"/>
            <w:sz w:val="19"/>
            <w:szCs w:val="19"/>
          </w:rPr>
          <w:delText xml:space="preserve"> The peer institutions in the Global Challenge States are Rutgers University; the University of California – Davis; University of California – Irvine; University of California – Los Angeles; the University of California – San Diego; the University of Colorado – Boulder; the University of Connecticut; the University of Maryland – College Park; the University of Massachusetts – Amherst; and the University of Virginia.</w:delText>
        </w:r>
      </w:del>
    </w:p>
    <w:p w:rsidR="00D5697D" w:rsidRPr="00D5697D" w:rsidDel="00CD47CA" w:rsidRDefault="00D5697D" w:rsidP="00D5697D">
      <w:pPr>
        <w:spacing w:after="100" w:afterAutospacing="1" w:line="240" w:lineRule="auto"/>
        <w:rPr>
          <w:del w:id="55" w:author="Kristi Aravena" w:date="2018-04-12T08:22:00Z"/>
          <w:rFonts w:ascii="Open Sans" w:eastAsia="Times New Roman" w:hAnsi="Open Sans" w:cs="Open Sans"/>
          <w:color w:val="3D3D3D"/>
          <w:sz w:val="24"/>
          <w:szCs w:val="24"/>
        </w:rPr>
      </w:pPr>
      <w:del w:id="56" w:author="Kristi Aravena" w:date="2018-04-12T08:22:00Z">
        <w:r w:rsidRPr="00D5697D" w:rsidDel="00CD47CA">
          <w:rPr>
            <w:rFonts w:ascii="Open Sans" w:eastAsia="Times New Roman" w:hAnsi="Open Sans" w:cs="Open Sans"/>
            <w:color w:val="3D3D3D"/>
            <w:sz w:val="14"/>
            <w:szCs w:val="14"/>
            <w:vertAlign w:val="superscript"/>
          </w:rPr>
          <w:delText>[2]</w:delText>
        </w:r>
        <w:r w:rsidRPr="00D5697D" w:rsidDel="00CD47CA">
          <w:rPr>
            <w:rFonts w:ascii="Open Sans" w:eastAsia="Times New Roman" w:hAnsi="Open Sans" w:cs="Open Sans"/>
            <w:color w:val="3D3D3D"/>
            <w:sz w:val="19"/>
            <w:szCs w:val="19"/>
          </w:rPr>
          <w:delText>UW job codes 0817, 0847 and 0857 under the Regular Salary Schedule.</w:delText>
        </w:r>
      </w:del>
    </w:p>
    <w:p w:rsidR="004628AD" w:rsidRDefault="00850CA2"/>
    <w:sectPr w:rsidR="004628A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0FC2" w:rsidRDefault="00580FC2" w:rsidP="00580FC2">
      <w:pPr>
        <w:spacing w:after="0" w:line="240" w:lineRule="auto"/>
      </w:pPr>
      <w:r>
        <w:separator/>
      </w:r>
    </w:p>
  </w:endnote>
  <w:endnote w:type="continuationSeparator" w:id="0">
    <w:p w:rsidR="00580FC2" w:rsidRDefault="00580FC2" w:rsidP="00580F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ncode Sans Compressed">
    <w:altName w:val="Times New Roman"/>
    <w:panose1 w:val="02000000000000000000"/>
    <w:charset w:val="00"/>
    <w:family w:val="auto"/>
    <w:pitch w:val="variable"/>
    <w:sig w:usb0="A00000FF" w:usb1="5000207B" w:usb2="00000000" w:usb3="00000000" w:csb0="00000093"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0FC2" w:rsidRDefault="00580FC2" w:rsidP="00580FC2">
      <w:pPr>
        <w:spacing w:after="0" w:line="240" w:lineRule="auto"/>
      </w:pPr>
      <w:r>
        <w:separator/>
      </w:r>
    </w:p>
  </w:footnote>
  <w:footnote w:type="continuationSeparator" w:id="0">
    <w:p w:rsidR="00580FC2" w:rsidRDefault="00580FC2" w:rsidP="00580F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0FC2" w:rsidRPr="00580FC2" w:rsidRDefault="00580FC2" w:rsidP="00580FC2">
    <w:pPr>
      <w:tabs>
        <w:tab w:val="center" w:pos="4680"/>
        <w:tab w:val="right" w:pos="9360"/>
      </w:tabs>
      <w:spacing w:after="0" w:line="240" w:lineRule="auto"/>
      <w:jc w:val="right"/>
      <w:rPr>
        <w:rFonts w:ascii="Open Sans" w:eastAsia="Times New Roman" w:hAnsi="Open Sans" w:cs="Open Sans"/>
        <w:sz w:val="20"/>
        <w:szCs w:val="20"/>
      </w:rPr>
    </w:pPr>
    <w:r w:rsidRPr="00580FC2">
      <w:rPr>
        <w:rFonts w:ascii="Open Sans" w:eastAsia="Times New Roman" w:hAnsi="Open Sans" w:cs="Open Sans"/>
        <w:sz w:val="20"/>
        <w:szCs w:val="20"/>
      </w:rPr>
      <w:t>2018-2021 UW-UAW CBA</w:t>
    </w:r>
  </w:p>
  <w:p w:rsidR="00580FC2" w:rsidRPr="00580FC2" w:rsidRDefault="00580FC2" w:rsidP="00580FC2">
    <w:pPr>
      <w:tabs>
        <w:tab w:val="center" w:pos="4680"/>
        <w:tab w:val="right" w:pos="9360"/>
      </w:tabs>
      <w:spacing w:after="0" w:line="240" w:lineRule="auto"/>
      <w:jc w:val="right"/>
      <w:rPr>
        <w:rFonts w:ascii="Open Sans" w:eastAsia="Times New Roman" w:hAnsi="Open Sans" w:cs="Open Sans"/>
        <w:sz w:val="20"/>
        <w:szCs w:val="20"/>
      </w:rPr>
    </w:pPr>
    <w:r w:rsidRPr="00580FC2">
      <w:rPr>
        <w:rFonts w:ascii="Open Sans" w:eastAsia="Times New Roman" w:hAnsi="Open Sans" w:cs="Open Sans"/>
        <w:sz w:val="20"/>
        <w:szCs w:val="20"/>
      </w:rPr>
      <w:t xml:space="preserve">Employer </w:t>
    </w:r>
    <w:r w:rsidR="00850CA2">
      <w:rPr>
        <w:rFonts w:ascii="Open Sans" w:eastAsia="Times New Roman" w:hAnsi="Open Sans" w:cs="Open Sans"/>
        <w:sz w:val="20"/>
        <w:szCs w:val="20"/>
      </w:rPr>
      <w:t>Counter</w:t>
    </w:r>
    <w:r w:rsidR="00850CA2" w:rsidRPr="00580FC2">
      <w:rPr>
        <w:rFonts w:ascii="Open Sans" w:eastAsia="Times New Roman" w:hAnsi="Open Sans" w:cs="Open Sans"/>
        <w:sz w:val="20"/>
        <w:szCs w:val="20"/>
      </w:rPr>
      <w:t xml:space="preserve"> </w:t>
    </w:r>
    <w:r w:rsidRPr="00580FC2">
      <w:rPr>
        <w:rFonts w:ascii="Open Sans" w:eastAsia="Times New Roman" w:hAnsi="Open Sans" w:cs="Open Sans"/>
        <w:sz w:val="20"/>
        <w:szCs w:val="20"/>
      </w:rPr>
      <w:t>Proposal</w:t>
    </w:r>
  </w:p>
  <w:p w:rsidR="00580FC2" w:rsidRPr="00580FC2" w:rsidRDefault="00580FC2" w:rsidP="00580FC2">
    <w:pPr>
      <w:tabs>
        <w:tab w:val="center" w:pos="4680"/>
        <w:tab w:val="right" w:pos="9360"/>
      </w:tabs>
      <w:spacing w:after="0" w:line="240" w:lineRule="auto"/>
      <w:jc w:val="right"/>
      <w:rPr>
        <w:rFonts w:ascii="Open Sans" w:eastAsia="Times New Roman" w:hAnsi="Open Sans" w:cs="Open Sans"/>
        <w:sz w:val="20"/>
        <w:szCs w:val="20"/>
      </w:rPr>
    </w:pPr>
    <w:r w:rsidRPr="00580FC2">
      <w:rPr>
        <w:rFonts w:ascii="Open Sans" w:eastAsia="Times New Roman" w:hAnsi="Open Sans" w:cs="Open Sans"/>
        <w:sz w:val="20"/>
        <w:szCs w:val="20"/>
      </w:rPr>
      <w:t xml:space="preserve">April </w:t>
    </w:r>
    <w:r w:rsidR="00DB24AC">
      <w:rPr>
        <w:rFonts w:ascii="Open Sans" w:eastAsia="Times New Roman" w:hAnsi="Open Sans" w:cs="Open Sans"/>
        <w:sz w:val="20"/>
        <w:szCs w:val="20"/>
      </w:rPr>
      <w:t>25</w:t>
    </w:r>
    <w:r w:rsidRPr="00580FC2">
      <w:rPr>
        <w:rFonts w:ascii="Open Sans" w:eastAsia="Times New Roman" w:hAnsi="Open Sans" w:cs="Open Sans"/>
        <w:sz w:val="20"/>
        <w:szCs w:val="20"/>
      </w:rPr>
      <w:t>, 2018</w:t>
    </w:r>
  </w:p>
  <w:sdt>
    <w:sdtPr>
      <w:rPr>
        <w:rFonts w:ascii="Open Sans" w:eastAsia="Times New Roman" w:hAnsi="Open Sans" w:cs="Open Sans"/>
        <w:sz w:val="20"/>
        <w:szCs w:val="20"/>
      </w:rPr>
      <w:id w:val="250395305"/>
      <w:docPartObj>
        <w:docPartGallery w:val="Page Numbers (Top of Page)"/>
        <w:docPartUnique/>
      </w:docPartObj>
    </w:sdtPr>
    <w:sdtEndPr/>
    <w:sdtContent>
      <w:p w:rsidR="00580FC2" w:rsidRPr="00580FC2" w:rsidRDefault="00580FC2" w:rsidP="00580FC2">
        <w:pPr>
          <w:tabs>
            <w:tab w:val="center" w:pos="4680"/>
            <w:tab w:val="right" w:pos="9360"/>
          </w:tabs>
          <w:spacing w:after="0" w:line="240" w:lineRule="auto"/>
          <w:jc w:val="right"/>
          <w:rPr>
            <w:rFonts w:ascii="Open Sans" w:eastAsia="Times New Roman" w:hAnsi="Open Sans" w:cs="Open Sans"/>
            <w:sz w:val="20"/>
            <w:szCs w:val="20"/>
          </w:rPr>
        </w:pPr>
        <w:r w:rsidRPr="00580FC2">
          <w:rPr>
            <w:rFonts w:ascii="Open Sans" w:eastAsia="Times New Roman" w:hAnsi="Open Sans" w:cs="Open Sans"/>
            <w:sz w:val="20"/>
            <w:szCs w:val="20"/>
          </w:rPr>
          <w:t xml:space="preserve">Page </w:t>
        </w:r>
        <w:r w:rsidRPr="00580FC2">
          <w:rPr>
            <w:rFonts w:ascii="Open Sans" w:eastAsia="Times New Roman" w:hAnsi="Open Sans" w:cs="Open Sans"/>
            <w:sz w:val="20"/>
            <w:szCs w:val="20"/>
          </w:rPr>
          <w:fldChar w:fldCharType="begin"/>
        </w:r>
        <w:r w:rsidRPr="00580FC2">
          <w:rPr>
            <w:rFonts w:ascii="Open Sans" w:eastAsia="Times New Roman" w:hAnsi="Open Sans" w:cs="Open Sans"/>
            <w:sz w:val="20"/>
            <w:szCs w:val="20"/>
          </w:rPr>
          <w:instrText xml:space="preserve"> PAGE </w:instrText>
        </w:r>
        <w:r w:rsidRPr="00580FC2">
          <w:rPr>
            <w:rFonts w:ascii="Open Sans" w:eastAsia="Times New Roman" w:hAnsi="Open Sans" w:cs="Open Sans"/>
            <w:sz w:val="20"/>
            <w:szCs w:val="20"/>
          </w:rPr>
          <w:fldChar w:fldCharType="separate"/>
        </w:r>
        <w:r w:rsidR="00850CA2">
          <w:rPr>
            <w:rFonts w:ascii="Open Sans" w:eastAsia="Times New Roman" w:hAnsi="Open Sans" w:cs="Open Sans"/>
            <w:noProof/>
            <w:sz w:val="20"/>
            <w:szCs w:val="20"/>
          </w:rPr>
          <w:t>1</w:t>
        </w:r>
        <w:r w:rsidRPr="00580FC2">
          <w:rPr>
            <w:rFonts w:ascii="Open Sans" w:eastAsia="Times New Roman" w:hAnsi="Open Sans" w:cs="Open Sans"/>
            <w:sz w:val="20"/>
            <w:szCs w:val="20"/>
          </w:rPr>
          <w:fldChar w:fldCharType="end"/>
        </w:r>
        <w:r w:rsidRPr="00580FC2">
          <w:rPr>
            <w:rFonts w:ascii="Open Sans" w:eastAsia="Times New Roman" w:hAnsi="Open Sans" w:cs="Open Sans"/>
            <w:sz w:val="20"/>
            <w:szCs w:val="20"/>
          </w:rPr>
          <w:t xml:space="preserve"> of </w:t>
        </w:r>
        <w:r w:rsidRPr="00580FC2">
          <w:rPr>
            <w:rFonts w:ascii="Open Sans" w:eastAsia="Times New Roman" w:hAnsi="Open Sans" w:cs="Open Sans"/>
            <w:sz w:val="20"/>
            <w:szCs w:val="20"/>
          </w:rPr>
          <w:fldChar w:fldCharType="begin"/>
        </w:r>
        <w:r w:rsidRPr="00580FC2">
          <w:rPr>
            <w:rFonts w:ascii="Open Sans" w:eastAsia="Times New Roman" w:hAnsi="Open Sans" w:cs="Open Sans"/>
            <w:sz w:val="20"/>
            <w:szCs w:val="20"/>
          </w:rPr>
          <w:instrText xml:space="preserve"> NUMPAGES  </w:instrText>
        </w:r>
        <w:r w:rsidRPr="00580FC2">
          <w:rPr>
            <w:rFonts w:ascii="Open Sans" w:eastAsia="Times New Roman" w:hAnsi="Open Sans" w:cs="Open Sans"/>
            <w:sz w:val="20"/>
            <w:szCs w:val="20"/>
          </w:rPr>
          <w:fldChar w:fldCharType="separate"/>
        </w:r>
        <w:r w:rsidR="00850CA2">
          <w:rPr>
            <w:rFonts w:ascii="Open Sans" w:eastAsia="Times New Roman" w:hAnsi="Open Sans" w:cs="Open Sans"/>
            <w:noProof/>
            <w:sz w:val="20"/>
            <w:szCs w:val="20"/>
          </w:rPr>
          <w:t>2</w:t>
        </w:r>
        <w:r w:rsidRPr="00580FC2">
          <w:rPr>
            <w:rFonts w:ascii="Open Sans" w:eastAsia="Times New Roman" w:hAnsi="Open Sans" w:cs="Open Sans"/>
            <w:sz w:val="20"/>
            <w:szCs w:val="20"/>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933221"/>
    <w:multiLevelType w:val="multilevel"/>
    <w:tmpl w:val="90383858"/>
    <w:lvl w:ilvl="0">
      <w:start w:val="1"/>
      <w:numFmt w:val="upp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risti Aravena">
    <w15:presenceInfo w15:providerId="AD" w15:userId="S-1-5-21-1478355014-127360780-1969717230-270734"/>
  </w15:person>
  <w15:person w15:author="Kristi Aravena [2]">
    <w15:presenceInfo w15:providerId="None" w15:userId="Kristi Arave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97D"/>
    <w:rsid w:val="00060ACD"/>
    <w:rsid w:val="00136D31"/>
    <w:rsid w:val="00150957"/>
    <w:rsid w:val="00255BCA"/>
    <w:rsid w:val="00580FC2"/>
    <w:rsid w:val="00850CA2"/>
    <w:rsid w:val="00CD47CA"/>
    <w:rsid w:val="00D5697D"/>
    <w:rsid w:val="00DB24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F1A3575"/>
  <w15:chartTrackingRefBased/>
  <w15:docId w15:val="{72D14A18-A3F6-4524-A42C-74399EC78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D5697D"/>
    <w:pPr>
      <w:spacing w:after="100" w:afterAutospacing="1" w:line="240" w:lineRule="auto"/>
      <w:outlineLvl w:val="3"/>
    </w:pPr>
    <w:rPr>
      <w:rFonts w:ascii="Encode Sans Compressed" w:eastAsia="Times New Roman" w:hAnsi="Encode Sans Compressed" w:cs="Times New Roman"/>
      <w:b/>
      <w:bCs/>
      <w:color w:val="595959"/>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D5697D"/>
    <w:rPr>
      <w:rFonts w:ascii="Encode Sans Compressed" w:eastAsia="Times New Roman" w:hAnsi="Encode Sans Compressed" w:cs="Times New Roman"/>
      <w:b/>
      <w:bCs/>
      <w:color w:val="595959"/>
      <w:sz w:val="24"/>
      <w:szCs w:val="24"/>
    </w:rPr>
  </w:style>
  <w:style w:type="character" w:styleId="Strong">
    <w:name w:val="Strong"/>
    <w:basedOn w:val="DefaultParagraphFont"/>
    <w:uiPriority w:val="22"/>
    <w:qFormat/>
    <w:rsid w:val="00D5697D"/>
    <w:rPr>
      <w:b/>
      <w:bCs/>
    </w:rPr>
  </w:style>
  <w:style w:type="paragraph" w:styleId="NormalWeb">
    <w:name w:val="Normal (Web)"/>
    <w:basedOn w:val="Normal"/>
    <w:uiPriority w:val="99"/>
    <w:semiHidden/>
    <w:unhideWhenUsed/>
    <w:rsid w:val="00D5697D"/>
    <w:pPr>
      <w:spacing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D47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7CA"/>
    <w:rPr>
      <w:rFonts w:ascii="Segoe UI" w:hAnsi="Segoe UI" w:cs="Segoe UI"/>
      <w:sz w:val="18"/>
      <w:szCs w:val="18"/>
    </w:rPr>
  </w:style>
  <w:style w:type="paragraph" w:styleId="Header">
    <w:name w:val="header"/>
    <w:basedOn w:val="Normal"/>
    <w:link w:val="HeaderChar"/>
    <w:uiPriority w:val="99"/>
    <w:unhideWhenUsed/>
    <w:rsid w:val="00580F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0FC2"/>
  </w:style>
  <w:style w:type="paragraph" w:styleId="Footer">
    <w:name w:val="footer"/>
    <w:basedOn w:val="Normal"/>
    <w:link w:val="FooterChar"/>
    <w:uiPriority w:val="99"/>
    <w:unhideWhenUsed/>
    <w:rsid w:val="00580F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0F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987275">
      <w:bodyDiv w:val="1"/>
      <w:marLeft w:val="0"/>
      <w:marRight w:val="0"/>
      <w:marTop w:val="0"/>
      <w:marBottom w:val="0"/>
      <w:divBdr>
        <w:top w:val="none" w:sz="0" w:space="0" w:color="auto"/>
        <w:left w:val="none" w:sz="0" w:space="0" w:color="auto"/>
        <w:bottom w:val="none" w:sz="0" w:space="0" w:color="auto"/>
        <w:right w:val="none" w:sz="0" w:space="0" w:color="auto"/>
      </w:divBdr>
      <w:divsChild>
        <w:div w:id="1605381198">
          <w:marLeft w:val="0"/>
          <w:marRight w:val="0"/>
          <w:marTop w:val="0"/>
          <w:marBottom w:val="0"/>
          <w:divBdr>
            <w:top w:val="none" w:sz="0" w:space="0" w:color="auto"/>
            <w:left w:val="none" w:sz="0" w:space="0" w:color="auto"/>
            <w:bottom w:val="none" w:sz="0" w:space="0" w:color="auto"/>
            <w:right w:val="none" w:sz="0" w:space="0" w:color="auto"/>
          </w:divBdr>
          <w:divsChild>
            <w:div w:id="595795205">
              <w:marLeft w:val="-225"/>
              <w:marRight w:val="-225"/>
              <w:marTop w:val="0"/>
              <w:marBottom w:val="0"/>
              <w:divBdr>
                <w:top w:val="none" w:sz="0" w:space="0" w:color="auto"/>
                <w:left w:val="none" w:sz="0" w:space="0" w:color="auto"/>
                <w:bottom w:val="none" w:sz="0" w:space="0" w:color="auto"/>
                <w:right w:val="none" w:sz="0" w:space="0" w:color="auto"/>
              </w:divBdr>
              <w:divsChild>
                <w:div w:id="9752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538</Words>
  <Characters>3067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 Aravena</dc:creator>
  <cp:keywords/>
  <dc:description/>
  <cp:lastModifiedBy>Kristi Aravena</cp:lastModifiedBy>
  <cp:revision>3</cp:revision>
  <cp:lastPrinted>2018-04-12T15:31:00Z</cp:lastPrinted>
  <dcterms:created xsi:type="dcterms:W3CDTF">2018-04-25T16:45:00Z</dcterms:created>
  <dcterms:modified xsi:type="dcterms:W3CDTF">2018-04-25T16:46:00Z</dcterms:modified>
</cp:coreProperties>
</file>